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BFEE8" w14:textId="77777777" w:rsidR="00AD7DF6" w:rsidRDefault="00E24D99">
      <w:bookmarkStart w:id="0" w:name="_GoBack"/>
      <w:bookmarkEnd w:id="0"/>
      <w:r>
        <w:t>Email:</w:t>
      </w:r>
      <w:r w:rsidR="007C4FE6">
        <w:t xml:space="preserve"> </w:t>
      </w:r>
      <w:r w:rsidR="00113CC4" w:rsidRPr="00113CC4">
        <w:rPr>
          <w:color w:val="1F497D" w:themeColor="text2"/>
        </w:rPr>
        <w:t>Delta Brand Solo</w:t>
      </w:r>
    </w:p>
    <w:p w14:paraId="37EEE0D3" w14:textId="77777777" w:rsidR="00E24D99" w:rsidRDefault="00E24D99">
      <w:r>
        <w:t>Language:</w:t>
      </w:r>
      <w:r w:rsidR="007C4FE6">
        <w:t xml:space="preserve"> </w:t>
      </w:r>
      <w:r w:rsidR="0053345F">
        <w:rPr>
          <w:color w:val="1F497D" w:themeColor="text2"/>
        </w:rPr>
        <w:t>Simplified Chinese</w:t>
      </w:r>
    </w:p>
    <w:p w14:paraId="6233D09F" w14:textId="478E3D25" w:rsidR="009D104E" w:rsidRDefault="00E048AC">
      <w:r>
        <w:t>Subject Line:</w:t>
      </w:r>
      <w:r w:rsidR="00744BC1">
        <w:t xml:space="preserve"> </w:t>
      </w:r>
      <w:r w:rsidR="0053345F">
        <w:t xml:space="preserve"> </w:t>
      </w:r>
      <w:del w:id="1" w:author="Tsang, Elmo" w:date="2015-06-25T19:15:00Z">
        <w:r w:rsidR="0053345F" w:rsidRPr="0053345F" w:rsidDel="00574347">
          <w:rPr>
            <w:color w:val="1F497D" w:themeColor="text2"/>
            <w:lang w:eastAsia="zh-CN"/>
          </w:rPr>
          <w:delText>万豪</w:delText>
        </w:r>
      </w:del>
      <w:ins w:id="2" w:author="Arthur" w:date="2015-06-25T09:39:00Z">
        <w:del w:id="3" w:author="Tsang, Elmo" w:date="2015-06-25T19:15:00Z">
          <w:r w:rsidR="00930DD2" w:rsidDel="00574347">
            <w:rPr>
              <w:rFonts w:hint="eastAsia"/>
              <w:color w:val="1F497D" w:themeColor="text2"/>
              <w:lang w:eastAsia="zh-CN"/>
            </w:rPr>
            <w:delText>国际诚邀您体验</w:delText>
          </w:r>
        </w:del>
      </w:ins>
      <w:del w:id="4" w:author="Arthur" w:date="2015-06-25T09:39:00Z">
        <w:r w:rsidR="0053345F" w:rsidRPr="0053345F" w:rsidDel="00930DD2">
          <w:rPr>
            <w:color w:val="1F497D" w:themeColor="text2"/>
            <w:lang w:eastAsia="zh-CN"/>
          </w:rPr>
          <w:delText>为您呈现</w:delText>
        </w:r>
        <w:r w:rsidR="0053345F" w:rsidRPr="0053345F" w:rsidDel="00930DD2">
          <w:rPr>
            <w:color w:val="1F497D" w:themeColor="text2"/>
            <w:lang w:eastAsia="zh-CN"/>
          </w:rPr>
          <w:delText>——</w:delText>
        </w:r>
      </w:del>
      <w:r w:rsidR="0053345F" w:rsidRPr="0053345F">
        <w:rPr>
          <w:color w:val="1F497D" w:themeColor="text2"/>
          <w:lang w:eastAsia="zh-CN"/>
        </w:rPr>
        <w:t xml:space="preserve">Delta </w:t>
      </w:r>
      <w:r w:rsidR="0053345F" w:rsidRPr="0053345F">
        <w:rPr>
          <w:color w:val="1F497D" w:themeColor="text2"/>
          <w:lang w:eastAsia="zh-CN"/>
        </w:rPr>
        <w:t>酒店及度假酒店</w:t>
      </w:r>
      <w:ins w:id="5" w:author="Tsang, Elmo" w:date="2015-06-25T19:15:00Z">
        <w:r w:rsidR="00574347" w:rsidRPr="00574347">
          <w:rPr>
            <w:rFonts w:hint="eastAsia"/>
            <w:color w:val="1F497D" w:themeColor="text2"/>
            <w:lang w:eastAsia="zh-CN"/>
          </w:rPr>
          <w:t>加盟万豪国际</w:t>
        </w:r>
      </w:ins>
    </w:p>
    <w:p w14:paraId="78D75905" w14:textId="12E6E75A" w:rsidR="00E048AC" w:rsidRDefault="00E048AC">
      <w:r>
        <w:t>Preheader:</w:t>
      </w:r>
      <w:r w:rsidR="00744BC1">
        <w:t xml:space="preserve"> </w:t>
      </w:r>
      <w:r w:rsidR="00574745">
        <w:fldChar w:fldCharType="begin"/>
      </w:r>
      <w:r w:rsidR="00574745">
        <w:instrText xml:space="preserve"> HYPERLINK "http://www.marriottrewards.com/DeltaHotels?nck=%5b+PROFILE('CUSTOMER_KEY','','')+%5d&amp;ck=%5b+PROFILE('CAMPAIGN_KEY','','')+%5d&amp;lk=1000128851%5bLINK_TAG=1000128851%5d" </w:instrText>
      </w:r>
      <w:r w:rsidR="00574745">
        <w:fldChar w:fldCharType="separate"/>
      </w:r>
      <w:r w:rsidR="0053345F" w:rsidRPr="0053345F">
        <w:rPr>
          <w:rFonts w:eastAsia="MS Gothic" w:cs="MS Gothic"/>
          <w:color w:val="1F497D" w:themeColor="text2"/>
        </w:rPr>
        <w:t>以</w:t>
      </w:r>
      <w:r w:rsidR="0053345F" w:rsidRPr="0053345F">
        <w:rPr>
          <w:rFonts w:cs="Arial"/>
          <w:color w:val="1F497D" w:themeColor="text2"/>
        </w:rPr>
        <w:t xml:space="preserve"> 8</w:t>
      </w:r>
      <w:del w:id="6" w:author="Tsang, Elmo" w:date="2015-06-25T19:51:00Z">
        <w:r w:rsidR="0053345F" w:rsidRPr="0053345F" w:rsidDel="00C601C0">
          <w:rPr>
            <w:rFonts w:cs="Arial"/>
            <w:color w:val="1F497D" w:themeColor="text2"/>
          </w:rPr>
          <w:delText>.</w:delText>
        </w:r>
      </w:del>
      <w:r w:rsidR="0053345F" w:rsidRPr="0053345F">
        <w:rPr>
          <w:rFonts w:cs="Arial"/>
          <w:color w:val="1F497D" w:themeColor="text2"/>
        </w:rPr>
        <w:t xml:space="preserve">5 </w:t>
      </w:r>
      <w:r w:rsidR="0053345F" w:rsidRPr="0053345F">
        <w:rPr>
          <w:rFonts w:eastAsia="MS Gothic" w:cs="MS Gothic"/>
          <w:color w:val="1F497D" w:themeColor="text2"/>
        </w:rPr>
        <w:t>折</w:t>
      </w:r>
      <w:ins w:id="7" w:author="Tsang, Elmo" w:date="2015-06-25T19:15:00Z">
        <w:r w:rsidR="00574347">
          <w:rPr>
            <w:rFonts w:asciiTheme="minorEastAsia" w:hAnsiTheme="minorEastAsia" w:cs="MS Gothic" w:hint="eastAsia"/>
            <w:color w:val="1F497D" w:themeColor="text2"/>
            <w:lang w:eastAsia="zh-CN"/>
          </w:rPr>
          <w:t>的</w:t>
        </w:r>
      </w:ins>
      <w:r w:rsidR="0053345F" w:rsidRPr="0053345F">
        <w:rPr>
          <w:rFonts w:eastAsia="MingLiU" w:cs="MingLiU"/>
          <w:color w:val="1F497D" w:themeColor="text2"/>
        </w:rPr>
        <w:t>优惠入住</w:t>
      </w:r>
      <w:r w:rsidR="0053345F" w:rsidRPr="0053345F">
        <w:rPr>
          <w:rFonts w:cs="Arial"/>
          <w:color w:val="1F497D" w:themeColor="text2"/>
        </w:rPr>
        <w:t xml:space="preserve"> Delta </w:t>
      </w:r>
      <w:r w:rsidR="0053345F" w:rsidRPr="0053345F">
        <w:rPr>
          <w:rFonts w:eastAsia="MS Gothic" w:cs="MS Gothic"/>
          <w:color w:val="1F497D" w:themeColor="text2"/>
        </w:rPr>
        <w:t>酒店及度假酒店，</w:t>
      </w:r>
      <w:r w:rsidR="0053345F" w:rsidRPr="0053345F">
        <w:rPr>
          <w:rFonts w:eastAsia="MingLiU" w:cs="MingLiU"/>
          <w:color w:val="1F497D" w:themeColor="text2"/>
        </w:rPr>
        <w:t>畅</w:t>
      </w:r>
      <w:del w:id="8" w:author="Tsang, Elmo" w:date="2015-06-25T19:15:00Z">
        <w:r w:rsidR="0053345F" w:rsidRPr="0053345F" w:rsidDel="00574347">
          <w:rPr>
            <w:rFonts w:asciiTheme="minorEastAsia" w:hAnsiTheme="minorEastAsia" w:cs="MingLiU" w:hint="eastAsia"/>
            <w:color w:val="1F497D" w:themeColor="text2"/>
            <w:lang w:eastAsia="zh-CN"/>
          </w:rPr>
          <w:delText>享</w:delText>
        </w:r>
      </w:del>
      <w:ins w:id="9" w:author="Tsang, Elmo" w:date="2015-06-25T19:16:00Z">
        <w:r w:rsidR="00574347">
          <w:rPr>
            <w:rFonts w:asciiTheme="minorEastAsia" w:hAnsiTheme="minorEastAsia" w:cs="MingLiU" w:hint="eastAsia"/>
            <w:color w:val="1F497D" w:themeColor="text2"/>
            <w:lang w:eastAsia="zh-CN"/>
          </w:rPr>
          <w:t>游</w:t>
        </w:r>
      </w:ins>
      <w:r w:rsidR="0053345F" w:rsidRPr="0053345F">
        <w:rPr>
          <w:rFonts w:eastAsia="MingLiU" w:cs="MingLiU"/>
          <w:color w:val="1F497D" w:themeColor="text2"/>
        </w:rPr>
        <w:t>加拿大</w:t>
      </w:r>
      <w:del w:id="10" w:author="Tsang, Elmo" w:date="2015-06-25T19:16:00Z">
        <w:r w:rsidR="0053345F" w:rsidRPr="0053345F" w:rsidDel="00574347">
          <w:rPr>
            <w:rFonts w:eastAsia="MingLiU" w:cs="MingLiU"/>
            <w:color w:val="1F497D" w:themeColor="text2"/>
          </w:rPr>
          <w:delText>之旅</w:delText>
        </w:r>
      </w:del>
      <w:r w:rsidR="0053345F" w:rsidRPr="0053345F">
        <w:rPr>
          <w:rFonts w:eastAsia="MingLiU" w:cs="MingLiU"/>
          <w:color w:val="1F497D" w:themeColor="text2"/>
        </w:rPr>
        <w:t>。</w:t>
      </w:r>
      <w:r w:rsidR="00574745">
        <w:rPr>
          <w:rFonts w:eastAsia="MingLiU" w:cs="MingLiU"/>
          <w:color w:val="1F497D" w:themeColor="text2"/>
        </w:rPr>
        <w:fldChar w:fldCharType="end"/>
      </w:r>
    </w:p>
    <w:p w14:paraId="787F1F48" w14:textId="77777777" w:rsidR="00E048AC" w:rsidRDefault="00E048AC">
      <w:r>
        <w:t>Milestone Message:</w:t>
      </w:r>
      <w:r w:rsidR="007C4FE6">
        <w:t xml:space="preserve"> </w:t>
      </w:r>
      <w:r w:rsidR="00113CC4" w:rsidRPr="00113CC4">
        <w:rPr>
          <w:color w:val="1F497D" w:themeColor="text2"/>
        </w:rPr>
        <w:t>N/A</w:t>
      </w:r>
    </w:p>
    <w:p w14:paraId="3FE000C5" w14:textId="77777777" w:rsidR="00E048AC" w:rsidRDefault="00E048AC" w:rsidP="00E048AC">
      <w:pPr>
        <w:pBdr>
          <w:bottom w:val="single" w:sz="4" w:space="1" w:color="auto"/>
        </w:pBdr>
      </w:pPr>
    </w:p>
    <w:p w14:paraId="0F8A69E6" w14:textId="77777777" w:rsidR="00E048AC" w:rsidRPr="00E048AC" w:rsidRDefault="00E048AC">
      <w:pPr>
        <w:rPr>
          <w:b/>
        </w:rPr>
      </w:pPr>
      <w:r w:rsidRPr="00E048AC">
        <w:rPr>
          <w:b/>
        </w:rPr>
        <w:t>Hero Section</w:t>
      </w:r>
    </w:p>
    <w:p w14:paraId="4C0D5859" w14:textId="77777777" w:rsidR="00113CC4" w:rsidRDefault="00E048AC">
      <w:r>
        <w:t>Image Text:</w:t>
      </w:r>
      <w:r w:rsidR="00744BC1">
        <w:t xml:space="preserve"> </w:t>
      </w:r>
    </w:p>
    <w:p w14:paraId="37032639" w14:textId="77777777" w:rsidR="0053345F" w:rsidRPr="0053345F" w:rsidRDefault="0053345F" w:rsidP="0053345F">
      <w:pPr>
        <w:rPr>
          <w:color w:val="1F497D" w:themeColor="text2"/>
        </w:rPr>
      </w:pPr>
      <w:r w:rsidRPr="0053345F">
        <w:rPr>
          <w:color w:val="1F497D" w:themeColor="text2"/>
          <w:lang w:eastAsia="zh-CN"/>
        </w:rPr>
        <w:t xml:space="preserve">Delta  </w:t>
      </w:r>
      <w:r w:rsidRPr="0053345F">
        <w:rPr>
          <w:color w:val="1F497D" w:themeColor="text2"/>
          <w:lang w:eastAsia="zh-CN"/>
        </w:rPr>
        <w:br/>
      </w:r>
      <w:r w:rsidRPr="0053345F">
        <w:rPr>
          <w:rFonts w:ascii="MS Gothic" w:eastAsia="MS Gothic" w:hAnsi="MS Gothic" w:cs="MS Gothic" w:hint="eastAsia"/>
          <w:color w:val="1F497D" w:themeColor="text2"/>
          <w:lang w:eastAsia="zh-CN"/>
        </w:rPr>
        <w:t>酒店及度假酒店</w:t>
      </w:r>
    </w:p>
    <w:p w14:paraId="0EDE3506" w14:textId="77777777" w:rsidR="00113CC4" w:rsidRDefault="00E048AC">
      <w:r>
        <w:t>Headline:</w:t>
      </w:r>
      <w:r w:rsidR="007C4FE6">
        <w:t xml:space="preserve"> </w:t>
      </w:r>
      <w:r w:rsidR="00113CC4">
        <w:t xml:space="preserve"> </w:t>
      </w:r>
    </w:p>
    <w:p w14:paraId="7DA4D243" w14:textId="01DB39B2" w:rsidR="0053345F" w:rsidRPr="004F534E" w:rsidRDefault="0072141B">
      <w:pPr>
        <w:rPr>
          <w:rFonts w:ascii="MS Gothic" w:eastAsia="MS Gothic" w:hAnsi="MS Gothic" w:cs="MS Gothic"/>
          <w:bCs/>
          <w:color w:val="004692"/>
          <w:lang w:eastAsia="zh-CN"/>
          <w:rPrChange w:id="11" w:author="Arthur" w:date="2015-06-25T10:04:00Z">
            <w:rPr>
              <w:lang w:eastAsia="zh-CN"/>
            </w:rPr>
          </w:rPrChange>
        </w:rPr>
      </w:pPr>
      <w:r w:rsidRPr="004F534E">
        <w:rPr>
          <w:rFonts w:ascii="MS Gothic" w:eastAsia="MS Gothic" w:hAnsi="MS Gothic" w:cs="MS Gothic"/>
          <w:bCs/>
          <w:color w:val="004692"/>
          <w:lang w:eastAsia="zh-CN"/>
          <w:rPrChange w:id="12" w:author="Arthur" w:date="2015-06-25T10:04:00Z">
            <w:rPr>
              <w:rFonts w:ascii="Arial" w:hAnsi="Arial" w:cs="Arial"/>
              <w:bCs/>
              <w:color w:val="004692"/>
              <w:vertAlign w:val="superscript"/>
            </w:rPr>
          </w:rPrChange>
        </w:rPr>
        <w:fldChar w:fldCharType="begin"/>
      </w:r>
      <w:r w:rsidRPr="004F534E">
        <w:rPr>
          <w:rFonts w:ascii="MS Gothic" w:eastAsia="MS Gothic" w:hAnsi="MS Gothic" w:cs="MS Gothic"/>
          <w:bCs/>
          <w:color w:val="004692"/>
          <w:lang w:eastAsia="zh-CN"/>
          <w:rPrChange w:id="13" w:author="Arthur" w:date="2015-06-25T10:04:00Z">
            <w:rPr>
              <w:lang w:eastAsia="zh-CN"/>
            </w:rPr>
          </w:rPrChange>
        </w:rPr>
        <w:instrText xml:space="preserve"> HYPERLINK "http://www.marriottrewards.com/DeltaHotels?nck=%5b+PROFILE('CUSTOMER_KEY','','')+%5d&amp;ck=%5b+PROFILE('CAMPAIGN_KEY','','')+%5d&amp;lk=1000128853%5bLINK_TAG=1000128853%5d" \t "_blank" </w:instrText>
      </w:r>
      <w:r w:rsidRPr="004F534E">
        <w:rPr>
          <w:rFonts w:ascii="MS Gothic" w:eastAsia="MS Gothic" w:hAnsi="MS Gothic" w:cs="MS Gothic"/>
          <w:bCs/>
          <w:color w:val="004692"/>
          <w:lang w:eastAsia="zh-CN"/>
          <w:rPrChange w:id="14" w:author="Arthur" w:date="2015-06-25T10:04:00Z">
            <w:rPr>
              <w:rFonts w:ascii="Arial" w:hAnsi="Arial" w:cs="Arial"/>
              <w:bCs/>
              <w:color w:val="004692"/>
              <w:vertAlign w:val="superscript"/>
            </w:rPr>
          </w:rPrChange>
        </w:rPr>
        <w:fldChar w:fldCharType="separate"/>
      </w:r>
      <w:del w:id="15" w:author="Arthur" w:date="2015-06-25T09:42:00Z">
        <w:r w:rsidR="0053345F" w:rsidRPr="0053345F" w:rsidDel="00930DD2">
          <w:rPr>
            <w:rFonts w:ascii="MS Gothic" w:eastAsia="MS Gothic" w:hAnsi="MS Gothic" w:cs="MS Gothic" w:hint="eastAsia"/>
            <w:bCs/>
            <w:color w:val="004692"/>
            <w:lang w:eastAsia="zh-CN"/>
          </w:rPr>
          <w:delText>在加拿大，</w:delText>
        </w:r>
      </w:del>
      <w:r w:rsidR="0053345F" w:rsidRPr="004F534E">
        <w:rPr>
          <w:rFonts w:ascii="Microsoft YaHei" w:eastAsia="Microsoft YaHei" w:hAnsi="Microsoft YaHei" w:cs="Microsoft YaHei" w:hint="eastAsia"/>
          <w:bCs/>
          <w:color w:val="004692"/>
          <w:lang w:eastAsia="zh-CN"/>
          <w:rPrChange w:id="16" w:author="Arthur" w:date="2015-06-25T10:04:00Z">
            <w:rPr>
              <w:rFonts w:ascii="MingLiU" w:eastAsia="MingLiU" w:hAnsi="MingLiU" w:cs="MingLiU" w:hint="eastAsia"/>
              <w:bCs/>
              <w:color w:val="004692"/>
              <w:lang w:eastAsia="zh-CN"/>
            </w:rPr>
          </w:rPrChange>
        </w:rPr>
        <w:t>乐</w:t>
      </w:r>
      <w:r w:rsidR="0053345F" w:rsidRPr="004F534E">
        <w:rPr>
          <w:rFonts w:ascii="MS Gothic" w:eastAsia="MS Gothic" w:hAnsi="MS Gothic" w:cs="MS Gothic" w:hint="eastAsia"/>
          <w:bCs/>
          <w:color w:val="004692"/>
          <w:lang w:eastAsia="zh-CN"/>
          <w:rPrChange w:id="17" w:author="Arthur" w:date="2015-06-25T10:04:00Z">
            <w:rPr>
              <w:rFonts w:ascii="MingLiU" w:eastAsia="MingLiU" w:hAnsi="MingLiU" w:cs="MingLiU" w:hint="eastAsia"/>
              <w:bCs/>
              <w:color w:val="004692"/>
              <w:lang w:eastAsia="zh-CN"/>
            </w:rPr>
          </w:rPrChange>
        </w:rPr>
        <w:t>享</w:t>
      </w:r>
      <w:ins w:id="18" w:author="Tsang, Elmo" w:date="2015-06-25T19:16:00Z">
        <w:r w:rsidR="00574347" w:rsidRPr="004F534E" w:rsidDel="00574347">
          <w:rPr>
            <w:rFonts w:ascii="MS Gothic" w:eastAsia="MS Gothic" w:hAnsi="MS Gothic" w:cs="MS Gothic"/>
            <w:bCs/>
            <w:color w:val="004692"/>
            <w:lang w:eastAsia="zh-CN"/>
          </w:rPr>
          <w:t xml:space="preserve"> </w:t>
        </w:r>
      </w:ins>
      <w:del w:id="19" w:author="Tsang, Elmo" w:date="2015-06-25T19:16:00Z">
        <w:r w:rsidR="0053345F" w:rsidRPr="004F534E" w:rsidDel="00574347">
          <w:rPr>
            <w:rFonts w:ascii="MS Gothic" w:eastAsia="MS Gothic" w:hAnsi="MS Gothic" w:cs="MS Gothic"/>
            <w:bCs/>
            <w:color w:val="004692"/>
            <w:lang w:eastAsia="zh-CN"/>
            <w:rPrChange w:id="20" w:author="Arthur" w:date="2015-06-25T10:04:00Z">
              <w:rPr>
                <w:rFonts w:ascii="Arial" w:hAnsi="Arial" w:cs="Arial"/>
                <w:bCs/>
                <w:color w:val="004692"/>
                <w:lang w:eastAsia="zh-CN"/>
              </w:rPr>
            </w:rPrChange>
          </w:rPr>
          <w:delText> </w:delText>
        </w:r>
      </w:del>
      <w:r w:rsidR="0053345F" w:rsidRPr="004F534E">
        <w:rPr>
          <w:rFonts w:ascii="MS Gothic" w:eastAsia="MS Gothic" w:hAnsi="MS Gothic" w:cs="MS Gothic"/>
          <w:bCs/>
          <w:color w:val="004692"/>
          <w:lang w:eastAsia="zh-CN"/>
          <w:rPrChange w:id="21" w:author="Arthur" w:date="2015-06-25T10:04:00Z">
            <w:rPr>
              <w:rFonts w:ascii="Arial" w:hAnsi="Arial" w:cs="Arial"/>
              <w:bCs/>
              <w:color w:val="004692"/>
              <w:lang w:eastAsia="zh-CN"/>
            </w:rPr>
          </w:rPrChange>
        </w:rPr>
        <w:t>“</w:t>
      </w:r>
      <w:r w:rsidR="0053345F" w:rsidRPr="0053345F">
        <w:rPr>
          <w:rFonts w:ascii="MS Gothic" w:eastAsia="MS Gothic" w:hAnsi="MS Gothic" w:cs="MS Gothic" w:hint="eastAsia"/>
          <w:bCs/>
          <w:color w:val="004692"/>
          <w:lang w:eastAsia="zh-CN"/>
        </w:rPr>
        <w:t>万豪</w:t>
      </w:r>
      <w:del w:id="22" w:author="Tsang, Elmo" w:date="2015-06-25T19:16:00Z">
        <w:r w:rsidR="0053345F" w:rsidRPr="004F534E" w:rsidDel="00574347">
          <w:rPr>
            <w:rFonts w:ascii="MS Gothic" w:eastAsia="MS Gothic" w:hAnsi="MS Gothic" w:cs="MS Gothic"/>
            <w:bCs/>
            <w:color w:val="004692"/>
            <w:lang w:eastAsia="zh-CN"/>
            <w:rPrChange w:id="23" w:author="Arthur" w:date="2015-06-25T10:04:00Z">
              <w:rPr>
                <w:rFonts w:ascii="Arial" w:hAnsi="Arial" w:cs="Arial"/>
                <w:bCs/>
                <w:color w:val="004692"/>
                <w:lang w:eastAsia="zh-CN"/>
              </w:rPr>
            </w:rPrChange>
          </w:rPr>
          <w:delText> </w:delText>
        </w:r>
      </w:del>
      <w:r w:rsidR="0053345F" w:rsidRPr="0053345F">
        <w:rPr>
          <w:rFonts w:ascii="MS Gothic" w:eastAsia="MS Gothic" w:hAnsi="MS Gothic" w:cs="MS Gothic" w:hint="eastAsia"/>
          <w:bCs/>
          <w:color w:val="004692"/>
          <w:lang w:eastAsia="zh-CN"/>
        </w:rPr>
        <w:t>礼</w:t>
      </w:r>
      <w:r w:rsidR="0053345F" w:rsidRPr="004F534E">
        <w:rPr>
          <w:rFonts w:ascii="Microsoft YaHei" w:eastAsia="Microsoft YaHei" w:hAnsi="Microsoft YaHei" w:cs="Microsoft YaHei" w:hint="eastAsia"/>
          <w:bCs/>
          <w:color w:val="004692"/>
          <w:lang w:eastAsia="zh-CN"/>
          <w:rPrChange w:id="24" w:author="Arthur" w:date="2015-06-25T10:04:00Z">
            <w:rPr>
              <w:rFonts w:ascii="MingLiU" w:eastAsia="MingLiU" w:hAnsi="MingLiU" w:cs="MingLiU" w:hint="eastAsia"/>
              <w:bCs/>
              <w:color w:val="004692"/>
              <w:lang w:eastAsia="zh-CN"/>
            </w:rPr>
          </w:rPrChange>
        </w:rPr>
        <w:t>赏</w:t>
      </w:r>
      <w:r w:rsidR="0053345F" w:rsidRPr="004F534E">
        <w:rPr>
          <w:rFonts w:ascii="MS Gothic" w:eastAsia="MS Gothic" w:hAnsi="MS Gothic" w:cs="MS Gothic"/>
          <w:bCs/>
          <w:color w:val="004692"/>
          <w:lang w:eastAsia="zh-CN"/>
          <w:rPrChange w:id="25" w:author="Arthur" w:date="2015-06-25T10:04:00Z">
            <w:rPr>
              <w:rFonts w:ascii="Arial" w:hAnsi="Arial" w:cs="Arial"/>
              <w:bCs/>
              <w:color w:val="004692"/>
              <w:lang w:eastAsia="zh-CN"/>
            </w:rPr>
          </w:rPrChange>
        </w:rPr>
        <w:t>”®</w:t>
      </w:r>
      <w:r w:rsidRPr="004F534E">
        <w:rPr>
          <w:rFonts w:ascii="MS Gothic" w:eastAsia="MS Gothic" w:hAnsi="MS Gothic" w:cs="MS Gothic"/>
          <w:bCs/>
          <w:color w:val="004692"/>
          <w:lang w:eastAsia="zh-CN"/>
          <w:rPrChange w:id="26" w:author="Arthur" w:date="2015-06-25T10:04:00Z">
            <w:rPr>
              <w:rFonts w:ascii="Arial" w:hAnsi="Arial" w:cs="Arial"/>
              <w:bCs/>
              <w:color w:val="004692"/>
              <w:vertAlign w:val="superscript"/>
            </w:rPr>
          </w:rPrChange>
        </w:rPr>
        <w:fldChar w:fldCharType="end"/>
      </w:r>
      <w:ins w:id="27" w:author="Arthur" w:date="2015-06-25T10:05:00Z">
        <w:r w:rsidR="004F534E">
          <w:rPr>
            <w:rFonts w:ascii="MS Gothic" w:hAnsi="MS Gothic" w:cs="MS Gothic" w:hint="eastAsia"/>
            <w:bCs/>
            <w:color w:val="004692"/>
            <w:lang w:eastAsia="zh-CN"/>
          </w:rPr>
          <w:t>，</w:t>
        </w:r>
      </w:ins>
      <w:ins w:id="28" w:author="Arthur" w:date="2015-06-25T09:42:00Z">
        <w:r w:rsidR="00930DD2" w:rsidRPr="004F534E">
          <w:rPr>
            <w:rFonts w:ascii="Microsoft YaHei" w:eastAsia="Microsoft YaHei" w:hAnsi="Microsoft YaHei" w:cs="Microsoft YaHei" w:hint="eastAsia"/>
            <w:bCs/>
            <w:color w:val="004692"/>
            <w:lang w:eastAsia="zh-CN"/>
            <w:rPrChange w:id="29" w:author="Arthur" w:date="2015-06-25T10:04:00Z">
              <w:rPr>
                <w:rFonts w:ascii="Arial" w:hAnsi="Arial" w:cs="Arial" w:hint="eastAsia"/>
                <w:bCs/>
                <w:color w:val="004692"/>
                <w:lang w:eastAsia="zh-CN"/>
              </w:rPr>
            </w:rPrChange>
          </w:rPr>
          <w:t>畅</w:t>
        </w:r>
      </w:ins>
      <w:ins w:id="30" w:author="Tsang, Elmo" w:date="2015-06-25T19:16:00Z">
        <w:r w:rsidR="00574347" w:rsidRPr="00574347">
          <w:rPr>
            <w:rFonts w:ascii="MS Gothic" w:eastAsia="MS Gothic" w:hAnsi="MS Gothic" w:cs="MS Gothic" w:hint="eastAsia"/>
            <w:bCs/>
            <w:color w:val="004692"/>
            <w:lang w:eastAsia="zh-CN"/>
          </w:rPr>
          <w:t>游</w:t>
        </w:r>
      </w:ins>
      <w:ins w:id="31" w:author="Arthur" w:date="2015-06-25T09:42:00Z">
        <w:del w:id="32" w:author="Tsang, Elmo" w:date="2015-06-25T19:16:00Z">
          <w:r w:rsidR="00930DD2" w:rsidRPr="004F534E" w:rsidDel="00574347">
            <w:rPr>
              <w:rFonts w:ascii="MS Gothic" w:eastAsia="MS Gothic" w:hAnsi="MS Gothic" w:cs="MS Gothic" w:hint="eastAsia"/>
              <w:bCs/>
              <w:color w:val="004692"/>
              <w:lang w:eastAsia="zh-CN"/>
              <w:rPrChange w:id="33" w:author="Arthur" w:date="2015-06-25T10:04:00Z">
                <w:rPr>
                  <w:rFonts w:ascii="Arial" w:hAnsi="Arial" w:cs="Arial" w:hint="eastAsia"/>
                  <w:bCs/>
                  <w:color w:val="004692"/>
                  <w:lang w:eastAsia="zh-CN"/>
                </w:rPr>
              </w:rPrChange>
            </w:rPr>
            <w:delText>享</w:delText>
          </w:r>
        </w:del>
        <w:r w:rsidR="00930DD2" w:rsidRPr="004F534E">
          <w:rPr>
            <w:rFonts w:ascii="MS Gothic" w:eastAsia="MS Gothic" w:hAnsi="MS Gothic" w:cs="MS Gothic" w:hint="eastAsia"/>
            <w:bCs/>
            <w:color w:val="004692"/>
            <w:lang w:eastAsia="zh-CN"/>
            <w:rPrChange w:id="34" w:author="Arthur" w:date="2015-06-25T10:04:00Z">
              <w:rPr>
                <w:rFonts w:ascii="Arial" w:hAnsi="Arial" w:cs="Arial" w:hint="eastAsia"/>
                <w:bCs/>
                <w:color w:val="004692"/>
                <w:lang w:eastAsia="zh-CN"/>
              </w:rPr>
            </w:rPrChange>
          </w:rPr>
          <w:t>加拿大</w:t>
        </w:r>
        <w:del w:id="35" w:author="Tsang, Elmo" w:date="2015-06-25T19:16:00Z">
          <w:r w:rsidR="00930DD2" w:rsidRPr="004F534E" w:rsidDel="00574347">
            <w:rPr>
              <w:rFonts w:ascii="MS Gothic" w:eastAsia="MS Gothic" w:hAnsi="MS Gothic" w:cs="MS Gothic" w:hint="eastAsia"/>
              <w:bCs/>
              <w:color w:val="004692"/>
              <w:lang w:eastAsia="zh-CN"/>
              <w:rPrChange w:id="36" w:author="Arthur" w:date="2015-06-25T10:04:00Z">
                <w:rPr>
                  <w:rFonts w:ascii="Arial" w:hAnsi="Arial" w:cs="Arial" w:hint="eastAsia"/>
                  <w:bCs/>
                  <w:color w:val="004692"/>
                  <w:lang w:eastAsia="zh-CN"/>
                </w:rPr>
              </w:rPrChange>
            </w:rPr>
            <w:delText>之旅</w:delText>
          </w:r>
        </w:del>
      </w:ins>
      <w:ins w:id="37" w:author="Arthur" w:date="2015-06-25T09:43:00Z">
        <w:r w:rsidR="00930DD2" w:rsidRPr="004F534E">
          <w:rPr>
            <w:rFonts w:ascii="MS Gothic" w:eastAsia="MS Gothic" w:hAnsi="MS Gothic" w:cs="MS Gothic" w:hint="eastAsia"/>
            <w:bCs/>
            <w:color w:val="004692"/>
            <w:lang w:eastAsia="zh-CN"/>
            <w:rPrChange w:id="38" w:author="Arthur" w:date="2015-06-25T10:04:00Z">
              <w:rPr>
                <w:rFonts w:ascii="Arial" w:hAnsi="Arial" w:cs="Arial" w:hint="eastAsia"/>
                <w:bCs/>
                <w:color w:val="004692"/>
                <w:lang w:eastAsia="zh-CN"/>
              </w:rPr>
            </w:rPrChange>
          </w:rPr>
          <w:t>。</w:t>
        </w:r>
      </w:ins>
    </w:p>
    <w:p w14:paraId="37233F30" w14:textId="77777777" w:rsidR="00113CC4" w:rsidRDefault="00E048AC">
      <w:pPr>
        <w:rPr>
          <w:lang w:eastAsia="zh-CN"/>
        </w:rPr>
      </w:pPr>
      <w:r>
        <w:rPr>
          <w:lang w:eastAsia="zh-CN"/>
        </w:rPr>
        <w:t>Body copy:</w:t>
      </w:r>
    </w:p>
    <w:p w14:paraId="5E3BEF2D" w14:textId="1DFE5960" w:rsidR="0053345F" w:rsidRDefault="0053345F">
      <w:pPr>
        <w:rPr>
          <w:lang w:eastAsia="zh-CN"/>
        </w:rPr>
      </w:pPr>
      <w:r w:rsidRPr="007C6706">
        <w:rPr>
          <w:rFonts w:ascii="Arial" w:hAnsi="Arial" w:cs="Arial"/>
          <w:color w:val="414042"/>
          <w:sz w:val="21"/>
          <w:szCs w:val="21"/>
          <w:lang w:eastAsia="zh-CN"/>
        </w:rPr>
        <w:t>[Alexandria]</w:t>
      </w:r>
      <w:r w:rsidRPr="004F534E">
        <w:rPr>
          <w:rFonts w:ascii="MS Gothic" w:hAnsi="MS Gothic" w:cs="MS Gothic" w:hint="eastAsia"/>
          <w:color w:val="414042"/>
          <w:sz w:val="21"/>
          <w:szCs w:val="21"/>
          <w:lang w:eastAsia="zh-CN"/>
          <w:rPrChange w:id="39" w:author="Arthur" w:date="2015-06-25T10:04:00Z">
            <w:rPr>
              <w:rFonts w:ascii="MS Gothic" w:eastAsia="MS Gothic" w:hAnsi="MS Gothic" w:cs="MS Gothic" w:hint="eastAsia"/>
              <w:color w:val="414042"/>
              <w:sz w:val="21"/>
              <w:szCs w:val="21"/>
              <w:lang w:eastAsia="zh-CN"/>
            </w:rPr>
          </w:rPrChange>
        </w:rPr>
        <w:t>，</w:t>
      </w:r>
      <w:ins w:id="40" w:author="Arthur" w:date="2015-06-25T09:44:00Z">
        <w:r w:rsidR="00930DD2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万豪</w:t>
        </w:r>
      </w:ins>
      <w:ins w:id="41" w:author="Tsang, Elmo" w:date="2015-06-25T19:18:00Z">
        <w:r w:rsidR="00574347" w:rsidRPr="00574347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国际</w:t>
        </w:r>
      </w:ins>
      <w:ins w:id="42" w:author="Tsang, Elmo" w:date="2015-06-25T19:19:00Z">
        <w:r w:rsidR="00574347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为您带来</w:t>
        </w:r>
      </w:ins>
      <w:ins w:id="43" w:author="Arthur" w:date="2015-06-25T09:44:00Z">
        <w:del w:id="44" w:author="Tsang, Elmo" w:date="2015-06-25T19:20:00Z">
          <w:r w:rsidR="00930DD2" w:rsidDel="00574347">
            <w:rPr>
              <w:rFonts w:ascii="MS Gothic" w:hAnsi="MS Gothic" w:cs="MS Gothic" w:hint="eastAsia"/>
              <w:color w:val="414042"/>
              <w:sz w:val="21"/>
              <w:szCs w:val="21"/>
              <w:lang w:eastAsia="zh-CN"/>
            </w:rPr>
            <w:delText>精彩</w:delText>
          </w:r>
        </w:del>
      </w:ins>
      <w:ins w:id="45" w:author="Tsang, Elmo" w:date="2015-06-25T19:20:00Z">
        <w:r w:rsidR="00574347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令人</w:t>
        </w:r>
      </w:ins>
      <w:ins w:id="46" w:author="Tsang, Elmo" w:date="2015-06-25T19:22:00Z">
        <w:r w:rsidR="00574347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兴奋的</w:t>
        </w:r>
      </w:ins>
      <w:ins w:id="47" w:author="Tsang, Elmo" w:date="2015-06-25T19:19:00Z">
        <w:r w:rsidR="00574347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消息</w:t>
        </w:r>
      </w:ins>
      <w:ins w:id="48" w:author="Arthur" w:date="2015-06-25T09:44:00Z">
        <w:del w:id="49" w:author="Tsang, Elmo" w:date="2015-06-25T19:19:00Z">
          <w:r w:rsidR="00930DD2" w:rsidDel="00574347">
            <w:rPr>
              <w:rFonts w:ascii="MS Gothic" w:hAnsi="MS Gothic" w:cs="MS Gothic" w:hint="eastAsia"/>
              <w:color w:val="414042"/>
              <w:sz w:val="21"/>
              <w:szCs w:val="21"/>
              <w:lang w:eastAsia="zh-CN"/>
            </w:rPr>
            <w:delText>资讯</w:delText>
          </w:r>
        </w:del>
        <w:r w:rsidR="00930DD2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，</w:t>
        </w:r>
        <w:del w:id="50" w:author="Tsang, Elmo" w:date="2015-06-25T19:19:00Z">
          <w:r w:rsidR="00930DD2" w:rsidDel="00574347">
            <w:rPr>
              <w:rFonts w:ascii="MS Gothic" w:hAnsi="MS Gothic" w:cs="MS Gothic"/>
              <w:color w:val="414042"/>
              <w:sz w:val="21"/>
              <w:szCs w:val="21"/>
              <w:lang w:eastAsia="zh-CN"/>
            </w:rPr>
            <w:delText>不容</w:delText>
          </w:r>
        </w:del>
      </w:ins>
      <w:del w:id="51" w:author="Tsang, Elmo" w:date="2015-06-25T19:19:00Z">
        <w:r w:rsidRPr="004F534E" w:rsidDel="00574347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52" w:author="Arthur" w:date="2015-06-25T10:04:00Z">
              <w:rPr>
                <w:rFonts w:ascii="MS Gothic" w:eastAsia="MS Gothic" w:hAnsi="MS Gothic" w:cs="MS Gothic" w:hint="eastAsia"/>
                <w:color w:val="414042"/>
                <w:sz w:val="21"/>
                <w:szCs w:val="21"/>
                <w:lang w:eastAsia="zh-CN"/>
              </w:rPr>
            </w:rPrChange>
          </w:rPr>
          <w:delText>您不可错过</w:delText>
        </w:r>
      </w:del>
      <w:r w:rsidRPr="004F534E">
        <w:rPr>
          <w:rFonts w:ascii="MS Gothic" w:hAnsi="MS Gothic" w:cs="MS Gothic" w:hint="eastAsia"/>
          <w:color w:val="414042"/>
          <w:sz w:val="21"/>
          <w:szCs w:val="21"/>
          <w:lang w:eastAsia="zh-CN"/>
          <w:rPrChange w:id="53" w:author="Arthur" w:date="2015-06-25T10:04:00Z">
            <w:rPr>
              <w:rFonts w:ascii="MingLiU" w:eastAsia="MingLiU" w:hAnsi="MingLiU" w:cs="MingLiU" w:hint="eastAsia"/>
              <w:color w:val="414042"/>
              <w:sz w:val="21"/>
              <w:szCs w:val="21"/>
              <w:lang w:eastAsia="zh-CN"/>
            </w:rPr>
          </w:rPrChange>
        </w:rPr>
        <w:t>！</w:t>
      </w:r>
      <w:del w:id="54" w:author="Arthur" w:date="2015-06-25T09:49:00Z">
        <w:r w:rsidRPr="004F534E" w:rsidDel="00AB0CF5">
          <w:rPr>
            <w:rFonts w:ascii="MS Gothic" w:hAnsi="MS Gothic" w:cs="MS Gothic"/>
            <w:color w:val="414042"/>
            <w:sz w:val="21"/>
            <w:szCs w:val="21"/>
            <w:lang w:eastAsia="zh-CN"/>
            <w:rPrChange w:id="55" w:author="Arthur" w:date="2015-06-25T10:04:00Z">
              <w:rPr>
                <w:rFonts w:ascii="Arial" w:hAnsi="Arial" w:cs="Arial"/>
                <w:color w:val="414042"/>
                <w:sz w:val="21"/>
                <w:szCs w:val="21"/>
                <w:lang w:eastAsia="zh-CN"/>
              </w:rPr>
            </w:rPrChange>
          </w:rPr>
          <w:delText>“</w:delText>
        </w:r>
        <w:r w:rsidRPr="004F534E" w:rsidDel="00AB0CF5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56" w:author="Arthur" w:date="2015-06-25T10:04:00Z">
              <w:rPr>
                <w:rFonts w:ascii="MS Gothic" w:eastAsia="MS Gothic" w:hAnsi="MS Gothic" w:cs="MS Gothic" w:hint="eastAsia"/>
                <w:color w:val="414042"/>
                <w:sz w:val="21"/>
                <w:szCs w:val="21"/>
                <w:lang w:eastAsia="zh-CN"/>
              </w:rPr>
            </w:rPrChange>
          </w:rPr>
          <w:delText>万豪礼赏</w:delText>
        </w:r>
        <w:r w:rsidRPr="004F534E" w:rsidDel="00AB0CF5">
          <w:rPr>
            <w:rFonts w:ascii="MS Gothic" w:hAnsi="MS Gothic" w:cs="MS Gothic"/>
            <w:color w:val="414042"/>
            <w:sz w:val="21"/>
            <w:szCs w:val="21"/>
            <w:lang w:eastAsia="zh-CN"/>
            <w:rPrChange w:id="57" w:author="Arthur" w:date="2015-06-25T10:04:00Z">
              <w:rPr>
                <w:rFonts w:ascii="Arial" w:hAnsi="Arial" w:cs="Arial"/>
                <w:color w:val="414042"/>
                <w:sz w:val="21"/>
                <w:szCs w:val="21"/>
                <w:lang w:eastAsia="zh-CN"/>
              </w:rPr>
            </w:rPrChange>
          </w:rPr>
          <w:delText>”</w:delText>
        </w:r>
        <w:r w:rsidRPr="004F534E" w:rsidDel="00AB0CF5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58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计划</w:delText>
        </w:r>
        <w:r w:rsidRPr="004F534E" w:rsidDel="00AB0CF5">
          <w:rPr>
            <w:rFonts w:ascii="MS Gothic" w:hAnsi="MS Gothic" w:cs="MS Gothic"/>
            <w:color w:val="414042"/>
            <w:sz w:val="21"/>
            <w:szCs w:val="21"/>
            <w:lang w:eastAsia="zh-CN"/>
            <w:rPrChange w:id="59" w:author="Arthur" w:date="2015-06-25T10:04:00Z">
              <w:rPr>
                <w:rFonts w:ascii="Arial" w:hAnsi="Arial" w:cs="Arial"/>
                <w:color w:val="414042"/>
                <w:sz w:val="21"/>
                <w:szCs w:val="21"/>
                <w:lang w:eastAsia="zh-CN"/>
              </w:rPr>
            </w:rPrChange>
          </w:rPr>
          <w:delText>*</w:delText>
        </w:r>
        <w:r w:rsidRPr="004F534E" w:rsidDel="00AB0CF5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60" w:author="Arthur" w:date="2015-06-25T10:04:00Z">
              <w:rPr>
                <w:rFonts w:ascii="MS Gothic" w:eastAsia="MS Gothic" w:hAnsi="MS Gothic" w:cs="MS Gothic" w:hint="eastAsia"/>
                <w:color w:val="414042"/>
                <w:sz w:val="21"/>
                <w:szCs w:val="21"/>
                <w:lang w:eastAsia="zh-CN"/>
              </w:rPr>
            </w:rPrChange>
          </w:rPr>
          <w:delText>新近有幸迎来了</w:delText>
        </w:r>
      </w:del>
      <w:r w:rsidRPr="004F534E">
        <w:rPr>
          <w:rFonts w:ascii="MS Gothic" w:hAnsi="MS Gothic" w:cs="MS Gothic"/>
          <w:color w:val="414042"/>
          <w:sz w:val="21"/>
          <w:szCs w:val="21"/>
          <w:lang w:eastAsia="zh-CN"/>
          <w:rPrChange w:id="61" w:author="Arthur" w:date="2015-06-25T10:04:00Z">
            <w:rPr>
              <w:rFonts w:ascii="Arial" w:hAnsi="Arial" w:cs="Arial"/>
              <w:color w:val="414042"/>
              <w:sz w:val="21"/>
              <w:szCs w:val="21"/>
              <w:lang w:eastAsia="zh-CN"/>
            </w:rPr>
          </w:rPrChange>
        </w:rPr>
        <w:t xml:space="preserve"> </w:t>
      </w:r>
      <w:ins w:id="62" w:author="Tsang, Elmo" w:date="2015-06-25T19:13:00Z">
        <w:r w:rsidR="00574347" w:rsidRPr="00574347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屡获殊荣</w:t>
        </w:r>
      </w:ins>
      <w:ins w:id="63" w:author="Tsang, Elmo" w:date="2015-06-25T19:14:00Z">
        <w:r w:rsidR="00574347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的</w:t>
        </w:r>
      </w:ins>
      <w:r w:rsidRPr="007C6706">
        <w:rPr>
          <w:rFonts w:ascii="Arial" w:hAnsi="Arial" w:cs="Arial"/>
          <w:color w:val="414042"/>
          <w:sz w:val="21"/>
          <w:szCs w:val="21"/>
          <w:lang w:eastAsia="zh-CN"/>
        </w:rPr>
        <w:t>Delta</w:t>
      </w:r>
      <w:r w:rsidRPr="004F534E">
        <w:rPr>
          <w:rFonts w:ascii="MS Gothic" w:hAnsi="MS Gothic" w:cs="MS Gothic"/>
          <w:color w:val="414042"/>
          <w:sz w:val="21"/>
          <w:szCs w:val="21"/>
          <w:lang w:eastAsia="zh-CN"/>
          <w:rPrChange w:id="64" w:author="Arthur" w:date="2015-06-25T10:04:00Z">
            <w:rPr>
              <w:rFonts w:ascii="Arial" w:hAnsi="Arial" w:cs="Arial"/>
              <w:color w:val="414042"/>
              <w:sz w:val="21"/>
              <w:szCs w:val="21"/>
              <w:lang w:eastAsia="zh-CN"/>
            </w:rPr>
          </w:rPrChange>
        </w:rPr>
        <w:t xml:space="preserve"> </w:t>
      </w:r>
      <w:r w:rsidRPr="004F534E">
        <w:rPr>
          <w:rFonts w:ascii="MS Gothic" w:hAnsi="MS Gothic" w:cs="MS Gothic" w:hint="eastAsia"/>
          <w:color w:val="414042"/>
          <w:sz w:val="21"/>
          <w:szCs w:val="21"/>
          <w:lang w:eastAsia="zh-CN"/>
          <w:rPrChange w:id="65" w:author="Arthur" w:date="2015-06-25T10:04:00Z">
            <w:rPr>
              <w:rFonts w:ascii="MS Gothic" w:eastAsia="MS Gothic" w:hAnsi="MS Gothic" w:cs="MS Gothic" w:hint="eastAsia"/>
              <w:color w:val="414042"/>
              <w:sz w:val="21"/>
              <w:szCs w:val="21"/>
              <w:lang w:eastAsia="zh-CN"/>
            </w:rPr>
          </w:rPrChange>
        </w:rPr>
        <w:t>酒店及度假酒店</w:t>
      </w:r>
      <w:r w:rsidRPr="004F534E">
        <w:rPr>
          <w:rFonts w:ascii="MS Gothic" w:hAnsi="MS Gothic" w:cs="MS Gothic"/>
          <w:color w:val="414042"/>
          <w:sz w:val="21"/>
          <w:szCs w:val="21"/>
          <w:lang w:eastAsia="zh-CN"/>
          <w:rPrChange w:id="66" w:author="Arthur" w:date="2015-06-25T10:04:00Z">
            <w:rPr>
              <w:rFonts w:ascii="Arial" w:hAnsi="Arial" w:cs="Arial"/>
              <w:color w:val="414042"/>
              <w:sz w:val="18"/>
              <w:szCs w:val="18"/>
              <w:vertAlign w:val="superscript"/>
              <w:lang w:eastAsia="zh-CN"/>
            </w:rPr>
          </w:rPrChange>
        </w:rPr>
        <w:t xml:space="preserve">® </w:t>
      </w:r>
      <w:del w:id="67" w:author="Arthur" w:date="2015-06-25T09:49:00Z">
        <w:r w:rsidRPr="004F534E" w:rsidDel="00AB0CF5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68" w:author="Arthur" w:date="2015-06-25T10:04:00Z">
              <w:rPr>
                <w:rFonts w:ascii="MS Gothic" w:eastAsia="MS Gothic" w:hAnsi="MS Gothic" w:cs="MS Gothic" w:hint="eastAsia"/>
                <w:color w:val="414042"/>
                <w:sz w:val="21"/>
                <w:szCs w:val="21"/>
                <w:lang w:eastAsia="zh-CN"/>
              </w:rPr>
            </w:rPrChange>
          </w:rPr>
          <w:delText>的加盟</w:delText>
        </w:r>
      </w:del>
      <w:ins w:id="69" w:author="Arthur" w:date="2015-06-25T09:49:00Z">
        <w:r w:rsidR="00AB0CF5" w:rsidRPr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70" w:author="Arthur" w:date="2015-06-25T10:04:00Z">
              <w:rPr>
                <w:rFonts w:ascii="Microsoft YaHei" w:eastAsia="Microsoft YaHei" w:hAnsi="Microsoft YaHei" w:cs="Microsoft YaHei" w:hint="eastAsia"/>
                <w:color w:val="414042"/>
                <w:sz w:val="21"/>
                <w:szCs w:val="21"/>
                <w:lang w:eastAsia="zh-CN"/>
              </w:rPr>
            </w:rPrChange>
          </w:rPr>
          <w:t>现已加入</w:t>
        </w:r>
        <w:r w:rsidR="00AB0CF5" w:rsidRPr="004F534E">
          <w:rPr>
            <w:rFonts w:ascii="MS Gothic" w:hAnsi="MS Gothic" w:cs="MS Gothic"/>
            <w:color w:val="414042"/>
            <w:sz w:val="21"/>
            <w:szCs w:val="21"/>
            <w:lang w:eastAsia="zh-CN"/>
            <w:rPrChange w:id="71" w:author="Arthur" w:date="2015-06-25T10:04:00Z">
              <w:rPr>
                <w:rFonts w:ascii="Arial" w:hAnsi="Arial" w:cs="Arial"/>
                <w:color w:val="414042"/>
                <w:sz w:val="21"/>
                <w:szCs w:val="21"/>
                <w:lang w:eastAsia="zh-CN"/>
              </w:rPr>
            </w:rPrChange>
          </w:rPr>
          <w:t>“</w:t>
        </w:r>
        <w:r w:rsidR="00AB0CF5" w:rsidRPr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72" w:author="Arthur" w:date="2015-06-25T10:04:00Z">
              <w:rPr>
                <w:rFonts w:ascii="MS Gothic" w:eastAsia="MS Gothic" w:hAnsi="MS Gothic" w:cs="MS Gothic" w:hint="eastAsia"/>
                <w:color w:val="414042"/>
                <w:sz w:val="21"/>
                <w:szCs w:val="21"/>
                <w:lang w:eastAsia="zh-CN"/>
              </w:rPr>
            </w:rPrChange>
          </w:rPr>
          <w:t>万豪礼赏</w:t>
        </w:r>
        <w:r w:rsidR="00AB0CF5" w:rsidRPr="004F534E">
          <w:rPr>
            <w:rFonts w:ascii="MS Gothic" w:hAnsi="MS Gothic" w:cs="MS Gothic"/>
            <w:color w:val="414042"/>
            <w:sz w:val="21"/>
            <w:szCs w:val="21"/>
            <w:lang w:eastAsia="zh-CN"/>
            <w:rPrChange w:id="73" w:author="Arthur" w:date="2015-06-25T10:04:00Z">
              <w:rPr>
                <w:rFonts w:ascii="Arial" w:hAnsi="Arial" w:cs="Arial"/>
                <w:color w:val="414042"/>
                <w:sz w:val="21"/>
                <w:szCs w:val="21"/>
                <w:lang w:eastAsia="zh-CN"/>
              </w:rPr>
            </w:rPrChange>
          </w:rPr>
          <w:t>”</w:t>
        </w:r>
        <w:r w:rsidR="00AB0CF5" w:rsidRPr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74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t>计划</w:t>
        </w:r>
        <w:r w:rsidR="00AB0CF5" w:rsidRPr="004F534E">
          <w:rPr>
            <w:rFonts w:ascii="MS Gothic" w:hAnsi="MS Gothic" w:cs="MS Gothic"/>
            <w:color w:val="414042"/>
            <w:sz w:val="21"/>
            <w:szCs w:val="21"/>
            <w:lang w:eastAsia="zh-CN"/>
            <w:rPrChange w:id="75" w:author="Arthur" w:date="2015-06-25T10:04:00Z">
              <w:rPr>
                <w:rFonts w:ascii="Arial" w:hAnsi="Arial" w:cs="Arial"/>
                <w:color w:val="414042"/>
                <w:sz w:val="21"/>
                <w:szCs w:val="21"/>
                <w:lang w:eastAsia="zh-CN"/>
              </w:rPr>
            </w:rPrChange>
          </w:rPr>
          <w:t>*</w:t>
        </w:r>
        <w:r w:rsidR="00AB0CF5" w:rsidRPr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76" w:author="Arthur" w:date="2015-06-25T10:04:00Z">
              <w:rPr>
                <w:rFonts w:ascii="Arial" w:hAnsi="Arial" w:cs="Arial" w:hint="eastAsia"/>
                <w:color w:val="414042"/>
                <w:sz w:val="21"/>
                <w:szCs w:val="21"/>
                <w:lang w:eastAsia="zh-CN"/>
              </w:rPr>
            </w:rPrChange>
          </w:rPr>
          <w:t>，为您的旅途倍添精彩</w:t>
        </w:r>
      </w:ins>
      <w:r w:rsidRPr="004F534E">
        <w:rPr>
          <w:rFonts w:ascii="MS Gothic" w:hAnsi="MS Gothic" w:cs="MS Gothic" w:hint="eastAsia"/>
          <w:color w:val="414042"/>
          <w:sz w:val="21"/>
          <w:szCs w:val="21"/>
          <w:lang w:eastAsia="zh-CN"/>
          <w:rPrChange w:id="77" w:author="Arthur" w:date="2015-06-25T10:04:00Z">
            <w:rPr>
              <w:rFonts w:ascii="MS Gothic" w:eastAsia="MS Gothic" w:hAnsi="MS Gothic" w:cs="MS Gothic" w:hint="eastAsia"/>
              <w:color w:val="414042"/>
              <w:sz w:val="21"/>
              <w:szCs w:val="21"/>
              <w:lang w:eastAsia="zh-CN"/>
            </w:rPr>
          </w:rPrChange>
        </w:rPr>
        <w:t>。</w:t>
      </w:r>
      <w:r w:rsidRPr="004F534E">
        <w:rPr>
          <w:rFonts w:ascii="MS Gothic" w:hAnsi="MS Gothic" w:cs="MS Gothic"/>
          <w:color w:val="414042"/>
          <w:sz w:val="21"/>
          <w:szCs w:val="21"/>
          <w:lang w:eastAsia="zh-CN"/>
          <w:rPrChange w:id="78" w:author="Arthur" w:date="2015-06-25T10:04:00Z">
            <w:rPr>
              <w:rFonts w:ascii="Arial" w:hAnsi="Arial" w:cs="Arial"/>
              <w:color w:val="414042"/>
              <w:sz w:val="21"/>
              <w:szCs w:val="21"/>
              <w:lang w:eastAsia="zh-CN"/>
            </w:rPr>
          </w:rPrChange>
        </w:rPr>
        <w:br/>
      </w:r>
      <w:r>
        <w:rPr>
          <w:rFonts w:ascii="Arial" w:hAnsi="Arial" w:cs="Arial"/>
          <w:color w:val="414042"/>
          <w:sz w:val="21"/>
          <w:szCs w:val="21"/>
          <w:lang w:eastAsia="zh-CN"/>
        </w:rPr>
        <w:br/>
      </w:r>
      <w:del w:id="79" w:author="Tsang, Elmo" w:date="2015-06-25T19:32:00Z">
        <w:r w:rsidRPr="004F534E" w:rsidDel="0062277D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80" w:author="Arthur" w:date="2015-06-25T10:04:00Z">
              <w:rPr>
                <w:rFonts w:ascii="MS Gothic" w:eastAsia="MS Gothic" w:hAnsi="MS Gothic" w:cs="MS Gothic" w:hint="eastAsia"/>
                <w:color w:val="414042"/>
                <w:sz w:val="21"/>
                <w:szCs w:val="21"/>
                <w:lang w:eastAsia="zh-CN"/>
              </w:rPr>
            </w:rPrChange>
          </w:rPr>
          <w:delText>屡获殊荣的</w:delText>
        </w:r>
        <w:r w:rsidRPr="004F534E" w:rsidDel="0062277D">
          <w:rPr>
            <w:rFonts w:ascii="MS Gothic" w:hAnsi="MS Gothic" w:cs="MS Gothic"/>
            <w:color w:val="414042"/>
            <w:sz w:val="21"/>
            <w:szCs w:val="21"/>
            <w:lang w:eastAsia="zh-CN"/>
            <w:rPrChange w:id="81" w:author="Arthur" w:date="2015-06-25T10:04:00Z">
              <w:rPr>
                <w:rFonts w:ascii="Arial" w:hAnsi="Arial" w:cs="Arial"/>
                <w:color w:val="414042"/>
                <w:sz w:val="21"/>
                <w:szCs w:val="21"/>
                <w:lang w:eastAsia="zh-CN"/>
              </w:rPr>
            </w:rPrChange>
          </w:rPr>
          <w:delText xml:space="preserve"> </w:delText>
        </w:r>
      </w:del>
      <w:ins w:id="82" w:author="Tsang, Elmo" w:date="2015-06-25T19:37:00Z">
        <w:r w:rsidR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无论是</w:t>
        </w:r>
        <w:r w:rsidR="00CA0DAF" w:rsidRPr="00895405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现代商务酒店</w:t>
        </w:r>
        <w:r w:rsidR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还是</w:t>
        </w:r>
        <w:r w:rsidR="00CA0DAF" w:rsidRPr="00895405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独具一格的度假酒店</w:t>
        </w:r>
        <w:r w:rsidR="00CA0DAF" w:rsidRPr="00F074C0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，</w:t>
        </w:r>
      </w:ins>
      <w:r w:rsidRPr="007C6706">
        <w:rPr>
          <w:rFonts w:ascii="Arial" w:hAnsi="Arial" w:cs="Arial"/>
          <w:color w:val="414042"/>
          <w:sz w:val="21"/>
          <w:szCs w:val="21"/>
          <w:lang w:eastAsia="zh-CN"/>
        </w:rPr>
        <w:t>Delta</w:t>
      </w:r>
      <w:r w:rsidRPr="004F534E">
        <w:rPr>
          <w:rFonts w:ascii="MS Gothic" w:hAnsi="MS Gothic" w:cs="MS Gothic"/>
          <w:color w:val="414042"/>
          <w:sz w:val="21"/>
          <w:szCs w:val="21"/>
          <w:lang w:eastAsia="zh-CN"/>
          <w:rPrChange w:id="83" w:author="Arthur" w:date="2015-06-25T10:04:00Z">
            <w:rPr>
              <w:rFonts w:ascii="Arial" w:hAnsi="Arial" w:cs="Arial"/>
              <w:color w:val="414042"/>
              <w:sz w:val="21"/>
              <w:szCs w:val="21"/>
              <w:lang w:eastAsia="zh-CN"/>
            </w:rPr>
          </w:rPrChange>
        </w:rPr>
        <w:t xml:space="preserve"> </w:t>
      </w:r>
      <w:r w:rsidRPr="004F534E">
        <w:rPr>
          <w:rFonts w:ascii="MS Gothic" w:hAnsi="MS Gothic" w:cs="MS Gothic" w:hint="eastAsia"/>
          <w:color w:val="414042"/>
          <w:sz w:val="21"/>
          <w:szCs w:val="21"/>
          <w:lang w:eastAsia="zh-CN"/>
          <w:rPrChange w:id="84" w:author="Arthur" w:date="2015-06-25T10:04:00Z">
            <w:rPr>
              <w:rFonts w:ascii="MS Gothic" w:eastAsia="MS Gothic" w:hAnsi="MS Gothic" w:cs="MS Gothic" w:hint="eastAsia"/>
              <w:color w:val="414042"/>
              <w:sz w:val="21"/>
              <w:szCs w:val="21"/>
              <w:lang w:eastAsia="zh-CN"/>
            </w:rPr>
          </w:rPrChange>
        </w:rPr>
        <w:t>酒店及度假酒店</w:t>
      </w:r>
      <w:ins w:id="85" w:author="Tsang, Elmo" w:date="2015-06-25T19:38:00Z">
        <w:r w:rsidR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都</w:t>
        </w:r>
      </w:ins>
      <w:ins w:id="86" w:author="Tsang, Elmo" w:date="2015-06-25T19:39:00Z">
        <w:r w:rsidR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将会让您在加拿大享</w:t>
        </w:r>
        <w:r w:rsidR="00CA0DAF" w:rsidRPr="006554A4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受</w:t>
        </w:r>
      </w:ins>
      <w:del w:id="87" w:author="Tsang, Elmo" w:date="2015-06-25T19:37:00Z">
        <w:r w:rsidRPr="004F534E" w:rsidDel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88" w:author="Arthur" w:date="2015-06-25T10:04:00Z">
              <w:rPr>
                <w:rFonts w:ascii="MS Gothic" w:eastAsia="MS Gothic" w:hAnsi="MS Gothic" w:cs="MS Gothic" w:hint="eastAsia"/>
                <w:color w:val="414042"/>
                <w:sz w:val="21"/>
                <w:szCs w:val="21"/>
                <w:lang w:eastAsia="zh-CN"/>
              </w:rPr>
            </w:rPrChange>
          </w:rPr>
          <w:delText>，</w:delText>
        </w:r>
      </w:del>
      <w:ins w:id="89" w:author="Tsang, Elmo" w:date="2015-06-25T19:40:00Z">
        <w:r w:rsidR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到它</w:t>
        </w:r>
      </w:ins>
      <w:del w:id="90" w:author="Tsang, Elmo" w:date="2015-06-25T19:40:00Z">
        <w:r w:rsidRPr="004F534E" w:rsidDel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91" w:author="Arthur" w:date="2015-06-25T10:04:00Z">
              <w:rPr>
                <w:rFonts w:ascii="MS Gothic" w:eastAsia="MS Gothic" w:hAnsi="MS Gothic" w:cs="MS Gothic" w:hint="eastAsia"/>
                <w:color w:val="414042"/>
                <w:sz w:val="21"/>
                <w:szCs w:val="21"/>
                <w:lang w:eastAsia="zh-CN"/>
              </w:rPr>
            </w:rPrChange>
          </w:rPr>
          <w:delText>以其</w:delText>
        </w:r>
      </w:del>
      <w:ins w:id="92" w:author="Tsang, Elmo" w:date="2015-06-25T19:36:00Z">
        <w:r w:rsidR="00CA0DAF" w:rsidRPr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超越时间</w:t>
        </w:r>
      </w:ins>
      <w:del w:id="93" w:author="Tsang, Elmo" w:date="2015-06-25T19:36:00Z">
        <w:r w:rsidRPr="004F534E" w:rsidDel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94" w:author="Arthur" w:date="2015-06-25T10:04:00Z">
              <w:rPr>
                <w:rFonts w:ascii="MS Gothic" w:eastAsia="MS Gothic" w:hAnsi="MS Gothic" w:cs="MS Gothic" w:hint="eastAsia"/>
                <w:color w:val="414042"/>
                <w:sz w:val="21"/>
                <w:szCs w:val="21"/>
                <w:lang w:eastAsia="zh-CN"/>
              </w:rPr>
            </w:rPrChange>
          </w:rPr>
          <w:delText>经久永恒</w:delText>
        </w:r>
      </w:del>
      <w:del w:id="95" w:author="Tsang, Elmo" w:date="2015-06-25T19:43:00Z">
        <w:r w:rsidRPr="004F534E" w:rsidDel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96" w:author="Arthur" w:date="2015-06-25T10:04:00Z">
              <w:rPr>
                <w:rFonts w:ascii="MS Gothic" w:eastAsia="MS Gothic" w:hAnsi="MS Gothic" w:cs="MS Gothic" w:hint="eastAsia"/>
                <w:color w:val="414042"/>
                <w:sz w:val="21"/>
                <w:szCs w:val="21"/>
                <w:lang w:eastAsia="zh-CN"/>
              </w:rPr>
            </w:rPrChange>
          </w:rPr>
          <w:delText>而</w:delText>
        </w:r>
      </w:del>
      <w:ins w:id="97" w:author="Tsang, Elmo" w:date="2015-06-25T19:43:00Z">
        <w:r w:rsidR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和</w:t>
        </w:r>
      </w:ins>
      <w:r w:rsidRPr="004F534E">
        <w:rPr>
          <w:rFonts w:ascii="MS Gothic" w:hAnsi="MS Gothic" w:cs="MS Gothic" w:hint="eastAsia"/>
          <w:color w:val="414042"/>
          <w:sz w:val="21"/>
          <w:szCs w:val="21"/>
          <w:lang w:eastAsia="zh-CN"/>
          <w:rPrChange w:id="98" w:author="Arthur" w:date="2015-06-25T10:04:00Z">
            <w:rPr>
              <w:rFonts w:ascii="MS Gothic" w:eastAsia="MS Gothic" w:hAnsi="MS Gothic" w:cs="MS Gothic" w:hint="eastAsia"/>
              <w:color w:val="414042"/>
              <w:sz w:val="21"/>
              <w:szCs w:val="21"/>
              <w:lang w:eastAsia="zh-CN"/>
            </w:rPr>
          </w:rPrChange>
        </w:rPr>
        <w:t>直观的设计</w:t>
      </w:r>
      <w:del w:id="99" w:author="Arthur" w:date="2015-06-25T10:03:00Z">
        <w:r w:rsidRPr="004F534E" w:rsidDel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00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，</w:delText>
        </w:r>
      </w:del>
      <w:ins w:id="101" w:author="Arthur" w:date="2015-06-25T10:03:00Z">
        <w:r w:rsidR="004F534E" w:rsidRPr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02" w:author="Arthur" w:date="2015-06-25T10:04:00Z">
              <w:rPr>
                <w:rFonts w:ascii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t>，</w:t>
        </w:r>
      </w:ins>
      <w:del w:id="103" w:author="Tsang, Elmo" w:date="2015-06-25T19:39:00Z">
        <w:r w:rsidRPr="004F534E" w:rsidDel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04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让您在加拿大境内亲身</w:delText>
        </w:r>
      </w:del>
      <w:del w:id="105" w:author="Tsang, Elmo" w:date="2015-06-25T19:31:00Z">
        <w:r w:rsidRPr="004F534E" w:rsidDel="0062277D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06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感</w:delText>
        </w:r>
      </w:del>
      <w:del w:id="107" w:author="Tsang, Elmo" w:date="2015-06-25T19:39:00Z">
        <w:r w:rsidRPr="004F534E" w:rsidDel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08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受</w:delText>
        </w:r>
      </w:del>
      <w:del w:id="109" w:author="Tsang, Elmo" w:date="2015-06-25T19:37:00Z">
        <w:r w:rsidRPr="004F534E" w:rsidDel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10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现代商务酒店与独具一格的度假酒店</w:delText>
        </w:r>
      </w:del>
      <w:del w:id="111" w:author="Tsang, Elmo" w:date="2015-06-25T19:43:00Z">
        <w:r w:rsidRPr="004F534E" w:rsidDel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12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所带来的奢享</w:delText>
        </w:r>
      </w:del>
      <w:ins w:id="113" w:author="Arthur" w:date="2015-06-25T09:50:00Z">
        <w:del w:id="114" w:author="Tsang, Elmo" w:date="2015-06-25T19:43:00Z">
          <w:r w:rsidR="00AB0CF5" w:rsidRPr="004F534E" w:rsidDel="00CA0DAF">
            <w:rPr>
              <w:rFonts w:ascii="MS Gothic" w:hAnsi="MS Gothic" w:cs="MS Gothic" w:hint="eastAsia"/>
              <w:color w:val="414042"/>
              <w:sz w:val="21"/>
              <w:szCs w:val="21"/>
              <w:lang w:eastAsia="zh-CN"/>
              <w:rPrChange w:id="115" w:author="Arthur" w:date="2015-06-25T10:04:00Z">
                <w:rPr>
                  <w:rFonts w:ascii="MingLiU" w:hAnsi="MingLiU" w:cs="MingLiU" w:hint="eastAsia"/>
                  <w:color w:val="414042"/>
                  <w:sz w:val="21"/>
                  <w:szCs w:val="21"/>
                  <w:lang w:eastAsia="zh-CN"/>
                </w:rPr>
              </w:rPrChange>
            </w:rPr>
            <w:delText>体验</w:delText>
          </w:r>
        </w:del>
      </w:ins>
      <w:del w:id="116" w:author="Tsang, Elmo" w:date="2015-06-25T19:43:00Z">
        <w:r w:rsidRPr="004F534E" w:rsidDel="00CA0DAF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17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与魅力</w:delText>
        </w:r>
      </w:del>
      <w:del w:id="118" w:author="Arthur" w:date="2015-06-25T10:03:00Z">
        <w:r w:rsidRPr="004F534E" w:rsidDel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19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。</w:delText>
        </w:r>
      </w:del>
      <w:ins w:id="120" w:author="Arthur" w:date="2015-06-25T10:03:00Z">
        <w:r w:rsidR="004F534E" w:rsidRPr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21" w:author="Arthur" w:date="2015-06-25T10:04:00Z">
              <w:rPr>
                <w:rFonts w:ascii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t>。</w:t>
        </w:r>
      </w:ins>
      <w:r w:rsidRPr="004F534E">
        <w:rPr>
          <w:rFonts w:ascii="MS Gothic" w:hAnsi="MS Gothic" w:cs="MS Gothic" w:hint="eastAsia"/>
          <w:color w:val="414042"/>
          <w:sz w:val="21"/>
          <w:szCs w:val="21"/>
          <w:lang w:eastAsia="zh-CN"/>
          <w:rPrChange w:id="122" w:author="Arthur" w:date="2015-06-25T10:04:00Z">
            <w:rPr>
              <w:rFonts w:ascii="MingLiU" w:eastAsia="MingLiU" w:hAnsi="MingLiU" w:cs="MingLiU" w:hint="eastAsia"/>
              <w:color w:val="414042"/>
              <w:sz w:val="21"/>
              <w:szCs w:val="21"/>
              <w:lang w:eastAsia="zh-CN"/>
            </w:rPr>
          </w:rPrChange>
        </w:rPr>
        <w:t>酒店遍布加拿大名胜旅游地标</w:t>
      </w:r>
      <w:del w:id="123" w:author="Arthur" w:date="2015-06-25T10:03:00Z">
        <w:r w:rsidRPr="004F534E" w:rsidDel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24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，</w:delText>
        </w:r>
      </w:del>
      <w:ins w:id="125" w:author="Arthur" w:date="2015-06-25T10:03:00Z">
        <w:r w:rsidR="004F534E" w:rsidRPr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26" w:author="Arthur" w:date="2015-06-25T10:04:00Z">
              <w:rPr>
                <w:rFonts w:ascii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t>，</w:t>
        </w:r>
      </w:ins>
      <w:r w:rsidRPr="004F534E">
        <w:rPr>
          <w:rFonts w:ascii="MS Gothic" w:hAnsi="MS Gothic" w:cs="MS Gothic" w:hint="eastAsia"/>
          <w:color w:val="414042"/>
          <w:sz w:val="21"/>
          <w:szCs w:val="21"/>
          <w:lang w:eastAsia="zh-CN"/>
          <w:rPrChange w:id="127" w:author="Arthur" w:date="2015-06-25T10:04:00Z">
            <w:rPr>
              <w:rFonts w:ascii="MingLiU" w:eastAsia="MingLiU" w:hAnsi="MingLiU" w:cs="MingLiU" w:hint="eastAsia"/>
              <w:color w:val="414042"/>
              <w:sz w:val="21"/>
              <w:szCs w:val="21"/>
              <w:lang w:eastAsia="zh-CN"/>
            </w:rPr>
          </w:rPrChange>
        </w:rPr>
        <w:t>从繁华喧闹的多伦多</w:t>
      </w:r>
      <w:del w:id="128" w:author="Arthur" w:date="2015-06-25T10:03:00Z">
        <w:r w:rsidRPr="004F534E" w:rsidDel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29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，</w:delText>
        </w:r>
      </w:del>
      <w:ins w:id="130" w:author="Arthur" w:date="2015-06-25T10:03:00Z">
        <w:r w:rsidR="004F534E" w:rsidRPr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31" w:author="Arthur" w:date="2015-06-25T10:04:00Z">
              <w:rPr>
                <w:rFonts w:ascii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t>，</w:t>
        </w:r>
      </w:ins>
      <w:del w:id="132" w:author="Tsang, Elmo" w:date="2015-06-25T19:45:00Z">
        <w:r w:rsidRPr="004F534E" w:rsidDel="00C601C0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33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直至</w:delText>
        </w:r>
      </w:del>
      <w:ins w:id="134" w:author="Tsang, Elmo" w:date="2015-06-25T19:45:00Z">
        <w:r w:rsidR="00C601C0">
          <w:rPr>
            <w:rFonts w:ascii="MS Gothic" w:hAnsi="MS Gothic" w:cs="MS Gothic" w:hint="eastAsia"/>
            <w:color w:val="414042"/>
            <w:sz w:val="21"/>
            <w:szCs w:val="21"/>
            <w:lang w:eastAsia="zh-CN"/>
          </w:rPr>
          <w:t>到</w:t>
        </w:r>
      </w:ins>
      <w:r w:rsidRPr="004F534E">
        <w:rPr>
          <w:rFonts w:ascii="MS Gothic" w:hAnsi="MS Gothic" w:cs="MS Gothic" w:hint="eastAsia"/>
          <w:color w:val="414042"/>
          <w:sz w:val="21"/>
          <w:szCs w:val="21"/>
          <w:lang w:eastAsia="zh-CN"/>
          <w:rPrChange w:id="135" w:author="Arthur" w:date="2015-06-25T10:04:00Z">
            <w:rPr>
              <w:rFonts w:ascii="MingLiU" w:eastAsia="MingLiU" w:hAnsi="MingLiU" w:cs="MingLiU" w:hint="eastAsia"/>
              <w:color w:val="414042"/>
              <w:sz w:val="21"/>
              <w:szCs w:val="21"/>
              <w:lang w:eastAsia="zh-CN"/>
            </w:rPr>
          </w:rPrChange>
        </w:rPr>
        <w:t>文化中心温哥华</w:t>
      </w:r>
      <w:del w:id="136" w:author="Arthur" w:date="2015-06-25T10:03:00Z">
        <w:r w:rsidRPr="004F534E" w:rsidDel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37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，</w:delText>
        </w:r>
      </w:del>
      <w:ins w:id="138" w:author="Arthur" w:date="2015-06-25T10:03:00Z">
        <w:r w:rsidR="004F534E" w:rsidRPr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39" w:author="Arthur" w:date="2015-06-25T10:04:00Z">
              <w:rPr>
                <w:rFonts w:ascii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t>，</w:t>
        </w:r>
      </w:ins>
      <w:r w:rsidRPr="004F534E">
        <w:rPr>
          <w:rFonts w:ascii="MS Gothic" w:hAnsi="MS Gothic" w:cs="MS Gothic" w:hint="eastAsia"/>
          <w:color w:val="414042"/>
          <w:sz w:val="21"/>
          <w:szCs w:val="21"/>
          <w:lang w:eastAsia="zh-CN"/>
          <w:rPrChange w:id="140" w:author="Arthur" w:date="2015-06-25T10:04:00Z">
            <w:rPr>
              <w:rFonts w:ascii="MingLiU" w:eastAsia="MingLiU" w:hAnsi="MingLiU" w:cs="MingLiU" w:hint="eastAsia"/>
              <w:color w:val="414042"/>
              <w:sz w:val="21"/>
              <w:szCs w:val="21"/>
              <w:lang w:eastAsia="zh-CN"/>
            </w:rPr>
          </w:rPrChange>
        </w:rPr>
        <w:t>其间雄伟壮丽之地</w:t>
      </w:r>
      <w:del w:id="141" w:author="Arthur" w:date="2015-06-25T10:03:00Z">
        <w:r w:rsidRPr="004F534E" w:rsidDel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42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，</w:delText>
        </w:r>
      </w:del>
      <w:ins w:id="143" w:author="Arthur" w:date="2015-06-25T10:03:00Z">
        <w:r w:rsidR="004F534E" w:rsidRPr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44" w:author="Arthur" w:date="2015-06-25T10:04:00Z">
              <w:rPr>
                <w:rFonts w:ascii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t>，</w:t>
        </w:r>
      </w:ins>
      <w:r w:rsidRPr="004F534E">
        <w:rPr>
          <w:rFonts w:ascii="MS Gothic" w:hAnsi="MS Gothic" w:cs="MS Gothic" w:hint="eastAsia"/>
          <w:color w:val="414042"/>
          <w:sz w:val="21"/>
          <w:szCs w:val="21"/>
          <w:lang w:eastAsia="zh-CN"/>
          <w:rPrChange w:id="145" w:author="Arthur" w:date="2015-06-25T10:04:00Z">
            <w:rPr>
              <w:rFonts w:ascii="MingLiU" w:eastAsia="MingLiU" w:hAnsi="MingLiU" w:cs="MingLiU" w:hint="eastAsia"/>
              <w:color w:val="414042"/>
              <w:sz w:val="21"/>
              <w:szCs w:val="21"/>
              <w:lang w:eastAsia="zh-CN"/>
            </w:rPr>
          </w:rPrChange>
        </w:rPr>
        <w:t>不胜枚举</w:t>
      </w:r>
      <w:del w:id="146" w:author="Arthur" w:date="2015-06-25T10:03:00Z">
        <w:r w:rsidRPr="004F534E" w:rsidDel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47" w:author="Arthur" w:date="2015-06-25T10:04:00Z">
              <w:rPr>
                <w:rFonts w:ascii="MingLiU" w:eastAsia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delText>。</w:delText>
        </w:r>
      </w:del>
      <w:ins w:id="148" w:author="Arthur" w:date="2015-06-25T10:03:00Z">
        <w:r w:rsidR="004F534E" w:rsidRPr="004F534E">
          <w:rPr>
            <w:rFonts w:ascii="MS Gothic" w:hAnsi="MS Gothic" w:cs="MS Gothic" w:hint="eastAsia"/>
            <w:color w:val="414042"/>
            <w:sz w:val="21"/>
            <w:szCs w:val="21"/>
            <w:lang w:eastAsia="zh-CN"/>
            <w:rPrChange w:id="149" w:author="Arthur" w:date="2015-06-25T10:04:00Z">
              <w:rPr>
                <w:rFonts w:ascii="MingLiU" w:hAnsi="MingLiU" w:cs="MingLiU" w:hint="eastAsia"/>
                <w:color w:val="414042"/>
                <w:sz w:val="21"/>
                <w:szCs w:val="21"/>
                <w:lang w:eastAsia="zh-CN"/>
              </w:rPr>
            </w:rPrChange>
          </w:rPr>
          <w:t>。</w:t>
        </w:r>
      </w:ins>
      <w:r w:rsidRPr="004F534E">
        <w:rPr>
          <w:rFonts w:ascii="MS Gothic" w:hAnsi="MS Gothic" w:cs="MS Gothic"/>
          <w:color w:val="414042"/>
          <w:sz w:val="21"/>
          <w:szCs w:val="21"/>
          <w:lang w:eastAsia="zh-CN"/>
          <w:rPrChange w:id="150" w:author="Arthur" w:date="2015-06-25T10:04:00Z">
            <w:rPr>
              <w:rFonts w:ascii="Arial" w:hAnsi="Arial" w:cs="Arial"/>
              <w:color w:val="414042"/>
              <w:sz w:val="21"/>
              <w:szCs w:val="21"/>
              <w:lang w:eastAsia="zh-CN"/>
            </w:rPr>
          </w:rPrChange>
        </w:rPr>
        <w:br/>
      </w:r>
      <w:r>
        <w:rPr>
          <w:rFonts w:ascii="Arial" w:hAnsi="Arial" w:cs="Arial"/>
          <w:color w:val="414042"/>
          <w:sz w:val="21"/>
          <w:szCs w:val="21"/>
          <w:lang w:eastAsia="zh-CN"/>
        </w:rPr>
        <w:br/>
      </w:r>
      <w:r>
        <w:rPr>
          <w:rStyle w:val="Emphasis"/>
          <w:rFonts w:ascii="Arial" w:hAnsi="Arial" w:cs="Arial"/>
          <w:color w:val="414042"/>
          <w:sz w:val="15"/>
          <w:szCs w:val="15"/>
          <w:lang w:eastAsia="zh-CN"/>
        </w:rPr>
        <w:t xml:space="preserve">*2016 </w:t>
      </w:r>
      <w:r>
        <w:rPr>
          <w:rStyle w:val="Emphasis"/>
          <w:rFonts w:ascii="MS Gothic" w:eastAsia="MS Gothic" w:hAnsi="MS Gothic" w:cs="MS Gothic" w:hint="eastAsia"/>
          <w:color w:val="414042"/>
          <w:sz w:val="15"/>
          <w:szCs w:val="15"/>
          <w:lang w:eastAsia="zh-CN"/>
        </w:rPr>
        <w:t>年</w:t>
      </w:r>
      <w:r>
        <w:rPr>
          <w:rStyle w:val="Emphasis"/>
          <w:rFonts w:ascii="Arial" w:hAnsi="Arial" w:cs="Arial"/>
          <w:color w:val="414042"/>
          <w:sz w:val="15"/>
          <w:szCs w:val="15"/>
          <w:lang w:eastAsia="zh-CN"/>
        </w:rPr>
        <w:t xml:space="preserve"> 1 </w:t>
      </w:r>
      <w:r>
        <w:rPr>
          <w:rStyle w:val="Emphasis"/>
          <w:rFonts w:ascii="MS Gothic" w:eastAsia="MS Gothic" w:hAnsi="MS Gothic" w:cs="MS Gothic" w:hint="eastAsia"/>
          <w:color w:val="414042"/>
          <w:sz w:val="15"/>
          <w:szCs w:val="15"/>
          <w:lang w:eastAsia="zh-CN"/>
        </w:rPr>
        <w:t>月</w:t>
      </w:r>
      <w:r>
        <w:rPr>
          <w:rStyle w:val="Emphasis"/>
          <w:rFonts w:ascii="Arial" w:hAnsi="Arial" w:cs="Arial"/>
          <w:color w:val="414042"/>
          <w:sz w:val="15"/>
          <w:szCs w:val="15"/>
          <w:lang w:eastAsia="zh-CN"/>
        </w:rPr>
        <w:t xml:space="preserve"> 31 </w:t>
      </w:r>
      <w:r>
        <w:rPr>
          <w:rStyle w:val="Emphasis"/>
          <w:rFonts w:ascii="MS Gothic" w:eastAsia="MS Gothic" w:hAnsi="MS Gothic" w:cs="MS Gothic" w:hint="eastAsia"/>
          <w:color w:val="414042"/>
          <w:sz w:val="15"/>
          <w:szCs w:val="15"/>
          <w:lang w:eastAsia="zh-CN"/>
        </w:rPr>
        <w:t>日</w:t>
      </w:r>
      <w:ins w:id="151" w:author="Tsang, Elmo" w:date="2015-06-25T19:47:00Z">
        <w:r w:rsidR="00C601C0">
          <w:rPr>
            <w:rStyle w:val="Emphasis"/>
            <w:rFonts w:asciiTheme="minorEastAsia" w:hAnsiTheme="minorEastAsia" w:cs="MS Gothic" w:hint="eastAsia"/>
            <w:color w:val="414042"/>
            <w:sz w:val="15"/>
            <w:szCs w:val="15"/>
            <w:lang w:eastAsia="zh-CN"/>
          </w:rPr>
          <w:t>或</w:t>
        </w:r>
      </w:ins>
      <w:ins w:id="152" w:author="Arthur" w:date="2015-06-25T09:59:00Z">
        <w:r w:rsidR="00F142E9">
          <w:rPr>
            <w:rStyle w:val="Emphasis"/>
            <w:rFonts w:ascii="MS Gothic" w:hAnsi="MS Gothic" w:cs="MS Gothic" w:hint="eastAsia"/>
            <w:color w:val="414042"/>
            <w:sz w:val="15"/>
            <w:szCs w:val="15"/>
            <w:lang w:eastAsia="zh-CN"/>
          </w:rPr>
          <w:t>之前</w:t>
        </w:r>
      </w:ins>
      <w:del w:id="153" w:author="Arthur" w:date="2015-06-25T09:59:00Z">
        <w:r w:rsidDel="00F142E9">
          <w:rPr>
            <w:rStyle w:val="Emphasis"/>
            <w:rFonts w:ascii="MS Gothic" w:eastAsia="MS Gothic" w:hAnsi="MS Gothic" w:cs="MS Gothic" w:hint="eastAsia"/>
            <w:color w:val="414042"/>
            <w:sz w:val="15"/>
            <w:szCs w:val="15"/>
            <w:lang w:eastAsia="zh-CN"/>
          </w:rPr>
          <w:delText>期</w:delText>
        </w:r>
        <w:r w:rsidDel="00F142E9">
          <w:rPr>
            <w:rStyle w:val="Emphasis"/>
            <w:rFonts w:ascii="MingLiU" w:eastAsia="MingLiU" w:hAnsi="MingLiU" w:cs="MingLiU" w:hint="eastAsia"/>
            <w:color w:val="414042"/>
            <w:sz w:val="15"/>
            <w:szCs w:val="15"/>
            <w:lang w:eastAsia="zh-CN"/>
          </w:rPr>
          <w:delText>间</w:delText>
        </w:r>
      </w:del>
      <w:ins w:id="154" w:author="Tsang, Elmo" w:date="2015-06-25T19:47:00Z">
        <w:r w:rsidR="00C601C0">
          <w:rPr>
            <w:rStyle w:val="Emphasis"/>
            <w:rFonts w:asciiTheme="minorEastAsia" w:hAnsiTheme="minorEastAsia" w:cs="MingLiU" w:hint="eastAsia"/>
            <w:color w:val="414042"/>
            <w:sz w:val="15"/>
            <w:szCs w:val="15"/>
            <w:lang w:eastAsia="zh-CN"/>
          </w:rPr>
          <w:t>的</w:t>
        </w:r>
      </w:ins>
      <w:r>
        <w:rPr>
          <w:rStyle w:val="Emphasis"/>
          <w:rFonts w:ascii="MingLiU" w:eastAsia="MingLiU" w:hAnsi="MingLiU" w:cs="MingLiU" w:hint="eastAsia"/>
          <w:color w:val="414042"/>
          <w:sz w:val="15"/>
          <w:szCs w:val="15"/>
          <w:lang w:eastAsia="zh-CN"/>
        </w:rPr>
        <w:t>入住不可赚取礼赏积分</w:t>
      </w:r>
      <w:del w:id="155" w:author="Arthur" w:date="2015-06-25T10:03:00Z">
        <w:r w:rsidDel="004F534E">
          <w:rPr>
            <w:rStyle w:val="Emphasis"/>
            <w:rFonts w:ascii="MingLiU" w:eastAsia="MingLiU" w:hAnsi="MingLiU" w:cs="MingLiU" w:hint="eastAsia"/>
            <w:color w:val="414042"/>
            <w:sz w:val="15"/>
            <w:szCs w:val="15"/>
            <w:lang w:eastAsia="zh-CN"/>
          </w:rPr>
          <w:delText>、</w:delText>
        </w:r>
      </w:del>
      <w:ins w:id="156" w:author="Arthur" w:date="2015-06-25T10:03:00Z">
        <w:r w:rsidR="004F534E">
          <w:rPr>
            <w:rStyle w:val="Emphasis"/>
            <w:rFonts w:ascii="MingLiU" w:hAnsi="MingLiU" w:cs="MingLiU" w:hint="eastAsia"/>
            <w:color w:val="414042"/>
            <w:sz w:val="15"/>
            <w:szCs w:val="15"/>
            <w:lang w:eastAsia="zh-CN"/>
          </w:rPr>
          <w:t>、</w:t>
        </w:r>
      </w:ins>
      <w:r>
        <w:rPr>
          <w:rStyle w:val="Emphasis"/>
          <w:rFonts w:ascii="MingLiU" w:eastAsia="MingLiU" w:hAnsi="MingLiU" w:cs="MingLiU" w:hint="eastAsia"/>
          <w:color w:val="414042"/>
          <w:sz w:val="15"/>
          <w:szCs w:val="15"/>
          <w:lang w:eastAsia="zh-CN"/>
        </w:rPr>
        <w:t>里程或</w:t>
      </w:r>
      <w:commentRangeStart w:id="157"/>
      <w:r>
        <w:rPr>
          <w:rStyle w:val="Emphasis"/>
          <w:rFonts w:ascii="MingLiU" w:eastAsia="MingLiU" w:hAnsi="MingLiU" w:cs="MingLiU" w:hint="eastAsia"/>
          <w:color w:val="414042"/>
          <w:sz w:val="15"/>
          <w:szCs w:val="15"/>
          <w:lang w:eastAsia="zh-CN"/>
        </w:rPr>
        <w:t>精英</w:t>
      </w:r>
      <w:commentRangeEnd w:id="157"/>
      <w:r w:rsidR="007C6706">
        <w:rPr>
          <w:rStyle w:val="CommentReference"/>
        </w:rPr>
        <w:commentReference w:id="157"/>
      </w:r>
      <w:r>
        <w:rPr>
          <w:rStyle w:val="Emphasis"/>
          <w:rFonts w:ascii="MingLiU" w:eastAsia="MingLiU" w:hAnsi="MingLiU" w:cs="MingLiU" w:hint="eastAsia"/>
          <w:color w:val="414042"/>
          <w:sz w:val="15"/>
          <w:szCs w:val="15"/>
          <w:lang w:eastAsia="zh-CN"/>
        </w:rPr>
        <w:t>会员积分</w:t>
      </w:r>
      <w:del w:id="158" w:author="Arthur" w:date="2015-06-25T10:03:00Z">
        <w:r w:rsidDel="004F534E">
          <w:rPr>
            <w:rStyle w:val="Emphasis"/>
            <w:rFonts w:ascii="MingLiU" w:eastAsia="MingLiU" w:hAnsi="MingLiU" w:cs="MingLiU" w:hint="eastAsia"/>
            <w:color w:val="414042"/>
            <w:sz w:val="15"/>
            <w:szCs w:val="15"/>
            <w:lang w:eastAsia="zh-CN"/>
          </w:rPr>
          <w:delText>。</w:delText>
        </w:r>
      </w:del>
      <w:ins w:id="159" w:author="Arthur" w:date="2015-06-25T10:03:00Z">
        <w:r w:rsidR="004F534E">
          <w:rPr>
            <w:rStyle w:val="Emphasis"/>
            <w:rFonts w:ascii="MingLiU" w:hAnsi="MingLiU" w:cs="MingLiU" w:hint="eastAsia"/>
            <w:color w:val="414042"/>
            <w:sz w:val="15"/>
            <w:szCs w:val="15"/>
            <w:lang w:eastAsia="zh-CN"/>
          </w:rPr>
          <w:t>。</w:t>
        </w:r>
      </w:ins>
      <w:r>
        <w:rPr>
          <w:rStyle w:val="Emphasis"/>
          <w:rFonts w:ascii="MingLiU" w:eastAsia="MingLiU" w:hAnsi="MingLiU" w:cs="MingLiU" w:hint="eastAsia"/>
          <w:color w:val="414042"/>
          <w:sz w:val="15"/>
          <w:szCs w:val="15"/>
          <w:lang w:eastAsia="zh-CN"/>
        </w:rPr>
        <w:t>更多优惠信息</w:t>
      </w:r>
      <w:del w:id="160" w:author="Arthur" w:date="2015-06-25T10:03:00Z">
        <w:r w:rsidDel="004F534E">
          <w:rPr>
            <w:rStyle w:val="Emphasis"/>
            <w:rFonts w:ascii="MingLiU" w:eastAsia="MingLiU" w:hAnsi="MingLiU" w:cs="MingLiU" w:hint="eastAsia"/>
            <w:color w:val="414042"/>
            <w:sz w:val="15"/>
            <w:szCs w:val="15"/>
            <w:lang w:eastAsia="zh-CN"/>
          </w:rPr>
          <w:delText>，</w:delText>
        </w:r>
      </w:del>
      <w:ins w:id="161" w:author="Arthur" w:date="2015-06-25T10:03:00Z">
        <w:r w:rsidR="004F534E">
          <w:rPr>
            <w:rStyle w:val="Emphasis"/>
            <w:rFonts w:ascii="MingLiU" w:hAnsi="MingLiU" w:cs="MingLiU" w:hint="eastAsia"/>
            <w:color w:val="414042"/>
            <w:sz w:val="15"/>
            <w:szCs w:val="15"/>
            <w:lang w:eastAsia="zh-CN"/>
          </w:rPr>
          <w:t>，</w:t>
        </w:r>
      </w:ins>
      <w:del w:id="162" w:author="Arthur" w:date="2015-06-25T10:00:00Z">
        <w:r w:rsidDel="00F142E9">
          <w:rPr>
            <w:rStyle w:val="Emphasis"/>
            <w:rFonts w:ascii="MingLiU" w:eastAsia="MingLiU" w:hAnsi="MingLiU" w:cs="MingLiU" w:hint="eastAsia"/>
            <w:color w:val="414042"/>
            <w:sz w:val="15"/>
            <w:szCs w:val="15"/>
            <w:lang w:eastAsia="zh-CN"/>
          </w:rPr>
          <w:delText>尽在</w:delText>
        </w:r>
      </w:del>
      <w:ins w:id="163" w:author="Arthur" w:date="2015-06-25T10:00:00Z">
        <w:r w:rsidR="00F142E9">
          <w:rPr>
            <w:rStyle w:val="Emphasis"/>
            <w:rFonts w:ascii="MingLiU" w:hAnsi="MingLiU" w:cs="MingLiU" w:hint="eastAsia"/>
            <w:color w:val="414042"/>
            <w:sz w:val="15"/>
            <w:szCs w:val="15"/>
            <w:lang w:eastAsia="zh-CN"/>
          </w:rPr>
          <w:t>请</w:t>
        </w:r>
        <w:del w:id="164" w:author="Tsang, Elmo" w:date="2015-06-25T19:52:00Z">
          <w:r w:rsidR="00F142E9" w:rsidDel="00C601C0">
            <w:rPr>
              <w:rStyle w:val="Emphasis"/>
              <w:rFonts w:ascii="MingLiU" w:hAnsi="MingLiU" w:cs="MingLiU" w:hint="eastAsia"/>
              <w:color w:val="414042"/>
              <w:sz w:val="15"/>
              <w:szCs w:val="15"/>
              <w:lang w:eastAsia="zh-CN"/>
            </w:rPr>
            <w:delText>访问</w:delText>
          </w:r>
        </w:del>
      </w:ins>
      <w:ins w:id="165" w:author="Tsang, Elmo" w:date="2015-06-25T19:52:00Z">
        <w:r w:rsidR="00C601C0">
          <w:rPr>
            <w:rStyle w:val="Emphasis"/>
            <w:rFonts w:ascii="MingLiU" w:hAnsi="MingLiU" w:cs="MingLiU" w:hint="eastAsia"/>
            <w:color w:val="414042"/>
            <w:sz w:val="15"/>
            <w:szCs w:val="15"/>
            <w:lang w:eastAsia="zh-CN"/>
          </w:rPr>
          <w:t>浏览</w:t>
        </w:r>
      </w:ins>
      <w:hyperlink r:id="rId8" w:tgtFrame="_blank" w:history="1">
        <w:r>
          <w:rPr>
            <w:rStyle w:val="Emphasis"/>
            <w:rFonts w:ascii="Arial" w:hAnsi="Arial" w:cs="Arial"/>
            <w:color w:val="004692"/>
            <w:sz w:val="15"/>
            <w:szCs w:val="15"/>
            <w:lang w:eastAsia="zh-CN"/>
          </w:rPr>
          <w:t>MarriottRewards.com/DeltaHotels</w:t>
        </w:r>
      </w:hyperlink>
      <w:r>
        <w:rPr>
          <w:rStyle w:val="Emphasis"/>
          <w:rFonts w:ascii="MS Gothic" w:eastAsia="MS Gothic" w:hAnsi="MS Gothic" w:cs="MS Gothic" w:hint="eastAsia"/>
          <w:color w:val="414042"/>
          <w:sz w:val="15"/>
          <w:szCs w:val="15"/>
          <w:lang w:eastAsia="zh-CN"/>
        </w:rPr>
        <w:t>。</w:t>
      </w:r>
    </w:p>
    <w:p w14:paraId="3C5369EA" w14:textId="77777777" w:rsidR="00113CC4" w:rsidRDefault="00113CC4" w:rsidP="00113CC4">
      <w:pPr>
        <w:pBdr>
          <w:bottom w:val="single" w:sz="4" w:space="1" w:color="auto"/>
        </w:pBdr>
        <w:rPr>
          <w:lang w:eastAsia="zh-CN"/>
        </w:rPr>
      </w:pPr>
    </w:p>
    <w:p w14:paraId="6713044E" w14:textId="77777777" w:rsidR="00113CC4" w:rsidRPr="00E048AC" w:rsidRDefault="00113CC4" w:rsidP="00113CC4">
      <w:pPr>
        <w:rPr>
          <w:b/>
          <w:lang w:eastAsia="zh-CN"/>
        </w:rPr>
      </w:pPr>
      <w:r w:rsidRPr="00E048AC">
        <w:rPr>
          <w:b/>
          <w:lang w:eastAsia="zh-CN"/>
        </w:rPr>
        <w:t>Secondary Section:</w:t>
      </w:r>
    </w:p>
    <w:p w14:paraId="5F991D6B" w14:textId="77777777" w:rsidR="00113CC4" w:rsidRDefault="00113CC4" w:rsidP="00113CC4">
      <w:pPr>
        <w:rPr>
          <w:lang w:eastAsia="zh-CN"/>
        </w:rPr>
      </w:pPr>
      <w:r>
        <w:rPr>
          <w:lang w:eastAsia="zh-CN"/>
        </w:rPr>
        <w:t xml:space="preserve">Image Text: </w:t>
      </w:r>
      <w:r w:rsidRPr="00113CC4">
        <w:rPr>
          <w:color w:val="1F497D" w:themeColor="text2"/>
          <w:lang w:eastAsia="zh-CN"/>
        </w:rPr>
        <w:t>N/A</w:t>
      </w:r>
    </w:p>
    <w:p w14:paraId="100A8018" w14:textId="77777777" w:rsidR="00113CC4" w:rsidRDefault="00113CC4" w:rsidP="00113CC4">
      <w:pPr>
        <w:rPr>
          <w:lang w:eastAsia="zh-CN"/>
        </w:rPr>
      </w:pPr>
      <w:r>
        <w:rPr>
          <w:lang w:eastAsia="zh-CN"/>
        </w:rPr>
        <w:t>Headline:</w:t>
      </w:r>
    </w:p>
    <w:p w14:paraId="7DE0D39C" w14:textId="41B76B0D" w:rsidR="0053345F" w:rsidRPr="004F534E" w:rsidRDefault="0072141B" w:rsidP="00113CC4">
      <w:pPr>
        <w:rPr>
          <w:rFonts w:ascii="Arial" w:hAnsi="Arial" w:cs="Arial"/>
          <w:color w:val="1F497D" w:themeColor="text2"/>
          <w:sz w:val="21"/>
          <w:szCs w:val="21"/>
          <w:lang w:eastAsia="zh-CN"/>
          <w:rPrChange w:id="166" w:author="Arthur" w:date="2015-06-25T10:05:00Z">
            <w:rPr>
              <w:lang w:eastAsia="zh-CN"/>
            </w:rPr>
          </w:rPrChange>
        </w:rPr>
      </w:pPr>
      <w:r w:rsidRPr="004F534E">
        <w:rPr>
          <w:rFonts w:ascii="Arial" w:hAnsi="Arial" w:cs="Arial"/>
          <w:color w:val="1F497D" w:themeColor="text2"/>
          <w:sz w:val="21"/>
          <w:szCs w:val="21"/>
          <w:lang w:eastAsia="zh-CN"/>
          <w:rPrChange w:id="167" w:author="Arthur" w:date="2015-06-25T10:05:00Z">
            <w:rPr>
              <w:rStyle w:val="headline"/>
              <w:rFonts w:ascii="MS Gothic" w:eastAsia="MS Gothic" w:hAnsi="MS Gothic" w:cs="MS Gothic"/>
              <w:bCs/>
              <w:color w:val="004692"/>
            </w:rPr>
          </w:rPrChange>
        </w:rPr>
        <w:fldChar w:fldCharType="begin"/>
      </w:r>
      <w:r w:rsidRPr="004F534E">
        <w:rPr>
          <w:rFonts w:ascii="Arial" w:hAnsi="Arial" w:cs="Arial"/>
          <w:color w:val="1F497D" w:themeColor="text2"/>
          <w:sz w:val="21"/>
          <w:szCs w:val="21"/>
          <w:lang w:eastAsia="zh-CN"/>
          <w:rPrChange w:id="168" w:author="Arthur" w:date="2015-06-25T10:05:00Z">
            <w:rPr>
              <w:lang w:eastAsia="zh-CN"/>
            </w:rPr>
          </w:rPrChange>
        </w:rPr>
        <w:instrText xml:space="preserve"> HYPERLINK "http://www.marriottrewards.com/DeltaHotels?nck=%5b+PROFILE('CUSTOMER_KEY','','')+%5d&amp;ck=%5b+PROFILE('CAMPAIGN_KEY','','')+%5d&amp;lk=1000128855%5bLINK_TAG=1000128855%5d" \t "_blank" </w:instrText>
      </w:r>
      <w:r w:rsidRPr="004F534E">
        <w:rPr>
          <w:rFonts w:ascii="Arial" w:hAnsi="Arial" w:cs="Arial"/>
          <w:color w:val="1F497D" w:themeColor="text2"/>
          <w:sz w:val="21"/>
          <w:szCs w:val="21"/>
          <w:lang w:eastAsia="zh-CN"/>
          <w:rPrChange w:id="169" w:author="Arthur" w:date="2015-06-25T10:05:00Z">
            <w:rPr>
              <w:rStyle w:val="headline"/>
              <w:rFonts w:ascii="MS Gothic" w:eastAsia="MS Gothic" w:hAnsi="MS Gothic" w:cs="MS Gothic"/>
              <w:bCs/>
              <w:color w:val="004692"/>
            </w:rPr>
          </w:rPrChange>
        </w:rPr>
        <w:fldChar w:fldCharType="separate"/>
      </w:r>
      <w:r w:rsidR="0053345F" w:rsidRPr="004F534E">
        <w:rPr>
          <w:rFonts w:ascii="Arial" w:hAnsi="Arial" w:cs="Arial" w:hint="eastAsia"/>
          <w:color w:val="1F497D" w:themeColor="text2"/>
          <w:sz w:val="21"/>
          <w:szCs w:val="21"/>
          <w:rPrChange w:id="170" w:author="Arthur" w:date="2015-06-25T10:05:00Z">
            <w:rPr>
              <w:rStyle w:val="headline"/>
              <w:rFonts w:ascii="MS Gothic" w:eastAsia="MS Gothic" w:hAnsi="MS Gothic" w:cs="MS Gothic" w:hint="eastAsia"/>
              <w:bCs/>
              <w:color w:val="004692"/>
              <w:lang w:eastAsia="zh-CN"/>
            </w:rPr>
          </w:rPrChange>
        </w:rPr>
        <w:t>会员独家优惠：</w:t>
      </w:r>
      <w:r w:rsidR="0053345F" w:rsidRPr="004F534E">
        <w:rPr>
          <w:color w:val="1F497D" w:themeColor="text2"/>
          <w:sz w:val="21"/>
          <w:szCs w:val="21"/>
          <w:rPrChange w:id="171" w:author="Arthur" w:date="2015-06-25T10:05:00Z">
            <w:rPr>
              <w:rStyle w:val="headline"/>
              <w:rFonts w:ascii="Arial" w:hAnsi="Arial" w:cs="Arial"/>
              <w:bCs/>
              <w:color w:val="004692"/>
              <w:lang w:eastAsia="zh-CN"/>
            </w:rPr>
          </w:rPrChange>
        </w:rPr>
        <w:t>8</w:t>
      </w:r>
      <w:del w:id="172" w:author="Tsang, Elmo" w:date="2015-06-25T19:52:00Z">
        <w:r w:rsidR="0053345F" w:rsidRPr="004F534E" w:rsidDel="00C601C0">
          <w:rPr>
            <w:color w:val="1F497D" w:themeColor="text2"/>
            <w:sz w:val="21"/>
            <w:szCs w:val="21"/>
            <w:rPrChange w:id="173" w:author="Arthur" w:date="2015-06-25T10:05:00Z">
              <w:rPr>
                <w:rStyle w:val="headline"/>
                <w:rFonts w:ascii="Arial" w:hAnsi="Arial" w:cs="Arial"/>
                <w:bCs/>
                <w:color w:val="004692"/>
                <w:lang w:eastAsia="zh-CN"/>
              </w:rPr>
            </w:rPrChange>
          </w:rPr>
          <w:delText>.</w:delText>
        </w:r>
      </w:del>
      <w:r w:rsidR="0053345F" w:rsidRPr="004F534E">
        <w:rPr>
          <w:color w:val="1F497D" w:themeColor="text2"/>
          <w:sz w:val="21"/>
          <w:szCs w:val="21"/>
          <w:rPrChange w:id="174" w:author="Arthur" w:date="2015-06-25T10:05:00Z">
            <w:rPr>
              <w:rStyle w:val="headline"/>
              <w:rFonts w:ascii="Arial" w:hAnsi="Arial" w:cs="Arial"/>
              <w:bCs/>
              <w:color w:val="004692"/>
              <w:lang w:eastAsia="zh-CN"/>
            </w:rPr>
          </w:rPrChange>
        </w:rPr>
        <w:t xml:space="preserve">5 </w:t>
      </w:r>
      <w:r w:rsidR="0053345F" w:rsidRPr="004F534E">
        <w:rPr>
          <w:rFonts w:ascii="Arial" w:hAnsi="Arial" w:cs="Arial" w:hint="eastAsia"/>
          <w:color w:val="1F497D" w:themeColor="text2"/>
          <w:sz w:val="21"/>
          <w:szCs w:val="21"/>
          <w:rPrChange w:id="175" w:author="Arthur" w:date="2015-06-25T10:05:00Z">
            <w:rPr>
              <w:rStyle w:val="headline"/>
              <w:rFonts w:ascii="MS Gothic" w:eastAsia="MS Gothic" w:hAnsi="MS Gothic" w:cs="MS Gothic" w:hint="eastAsia"/>
              <w:bCs/>
              <w:color w:val="004692"/>
              <w:lang w:eastAsia="zh-CN"/>
            </w:rPr>
          </w:rPrChange>
        </w:rPr>
        <w:t>折</w:t>
      </w:r>
      <w:r w:rsidRPr="004F534E">
        <w:rPr>
          <w:rFonts w:ascii="Arial" w:hAnsi="Arial" w:cs="Arial"/>
          <w:color w:val="1F497D" w:themeColor="text2"/>
          <w:sz w:val="21"/>
          <w:szCs w:val="21"/>
          <w:lang w:eastAsia="zh-CN"/>
          <w:rPrChange w:id="176" w:author="Arthur" w:date="2015-06-25T10:05:00Z">
            <w:rPr>
              <w:rStyle w:val="headline"/>
              <w:rFonts w:ascii="MS Gothic" w:eastAsia="MS Gothic" w:hAnsi="MS Gothic" w:cs="MS Gothic"/>
              <w:bCs/>
              <w:color w:val="004692"/>
            </w:rPr>
          </w:rPrChange>
        </w:rPr>
        <w:fldChar w:fldCharType="end"/>
      </w:r>
    </w:p>
    <w:p w14:paraId="3522FF09" w14:textId="77777777" w:rsidR="00113CC4" w:rsidRDefault="00113CC4" w:rsidP="00113CC4">
      <w:pPr>
        <w:rPr>
          <w:lang w:eastAsia="zh-CN"/>
        </w:rPr>
      </w:pPr>
      <w:r>
        <w:rPr>
          <w:lang w:eastAsia="zh-CN"/>
        </w:rPr>
        <w:t xml:space="preserve">Body copy: </w:t>
      </w:r>
    </w:p>
    <w:p w14:paraId="1A9EBD63" w14:textId="66927BF9" w:rsidR="0053345F" w:rsidRPr="004F534E" w:rsidRDefault="0053345F" w:rsidP="00113CC4">
      <w:pPr>
        <w:rPr>
          <w:rFonts w:ascii="Arial" w:hAnsi="Arial" w:cs="Arial"/>
          <w:color w:val="1F497D" w:themeColor="text2"/>
          <w:sz w:val="21"/>
          <w:szCs w:val="21"/>
          <w:lang w:eastAsia="zh-CN"/>
          <w:rPrChange w:id="177" w:author="Arthur" w:date="2015-06-25T10:05:00Z">
            <w:rPr>
              <w:color w:val="1F497D" w:themeColor="text2"/>
              <w:lang w:eastAsia="zh-CN"/>
            </w:rPr>
          </w:rPrChange>
        </w:rPr>
      </w:pPr>
      <w:r w:rsidRPr="004F534E">
        <w:rPr>
          <w:rFonts w:ascii="Arial" w:hAnsi="Arial" w:cs="Arial" w:hint="eastAsia"/>
          <w:color w:val="1F497D" w:themeColor="text2"/>
          <w:sz w:val="21"/>
          <w:szCs w:val="21"/>
          <w:lang w:eastAsia="zh-CN"/>
          <w:rPrChange w:id="178" w:author="Arthur" w:date="2015-06-25T10:05:00Z">
            <w:rPr>
              <w:rFonts w:ascii="MS Gothic" w:eastAsia="MS Gothic" w:hAnsi="MS Gothic" w:cs="MS Gothic" w:hint="eastAsia"/>
              <w:color w:val="1F497D" w:themeColor="text2"/>
              <w:sz w:val="21"/>
              <w:szCs w:val="21"/>
              <w:lang w:eastAsia="zh-CN"/>
            </w:rPr>
          </w:rPrChange>
        </w:rPr>
        <w:lastRenderedPageBreak/>
        <w:t>在</w:t>
      </w:r>
      <w:r w:rsidRPr="007C6706">
        <w:rPr>
          <w:rFonts w:ascii="Arial" w:hAnsi="Arial" w:cs="Arial"/>
          <w:color w:val="1F497D" w:themeColor="text2"/>
          <w:sz w:val="21"/>
          <w:szCs w:val="21"/>
          <w:lang w:eastAsia="zh-CN"/>
        </w:rPr>
        <w:t xml:space="preserve"> 6 </w:t>
      </w:r>
      <w:r w:rsidRPr="004F534E">
        <w:rPr>
          <w:rFonts w:ascii="Arial" w:hAnsi="Arial" w:cs="Arial" w:hint="eastAsia"/>
          <w:color w:val="1F497D" w:themeColor="text2"/>
          <w:sz w:val="21"/>
          <w:szCs w:val="21"/>
          <w:lang w:eastAsia="zh-CN"/>
          <w:rPrChange w:id="179" w:author="Arthur" w:date="2015-06-25T10:05:00Z">
            <w:rPr>
              <w:rFonts w:ascii="MS Gothic" w:eastAsia="MS Gothic" w:hAnsi="MS Gothic" w:cs="MS Gothic" w:hint="eastAsia"/>
              <w:color w:val="1F497D" w:themeColor="text2"/>
              <w:sz w:val="21"/>
              <w:szCs w:val="21"/>
              <w:lang w:eastAsia="zh-CN"/>
            </w:rPr>
          </w:rPrChange>
        </w:rPr>
        <w:t>月</w:t>
      </w:r>
      <w:r w:rsidRPr="007C6706">
        <w:rPr>
          <w:rFonts w:ascii="Arial" w:hAnsi="Arial" w:cs="Arial"/>
          <w:color w:val="1F497D" w:themeColor="text2"/>
          <w:sz w:val="21"/>
          <w:szCs w:val="21"/>
          <w:lang w:eastAsia="zh-CN"/>
        </w:rPr>
        <w:t xml:space="preserve"> 19 </w:t>
      </w:r>
      <w:r w:rsidRPr="004F534E">
        <w:rPr>
          <w:rFonts w:ascii="Arial" w:hAnsi="Arial" w:cs="Arial" w:hint="eastAsia"/>
          <w:color w:val="1F497D" w:themeColor="text2"/>
          <w:sz w:val="21"/>
          <w:szCs w:val="21"/>
          <w:lang w:eastAsia="zh-CN"/>
          <w:rPrChange w:id="180" w:author="Arthur" w:date="2015-06-25T10:05:00Z">
            <w:rPr>
              <w:rFonts w:ascii="MS Gothic" w:eastAsia="MS Gothic" w:hAnsi="MS Gothic" w:cs="MS Gothic" w:hint="eastAsia"/>
              <w:color w:val="1F497D" w:themeColor="text2"/>
              <w:sz w:val="21"/>
              <w:szCs w:val="21"/>
              <w:lang w:eastAsia="zh-CN"/>
            </w:rPr>
          </w:rPrChange>
        </w:rPr>
        <w:t>日至</w:t>
      </w:r>
      <w:r w:rsidRPr="007C6706">
        <w:rPr>
          <w:rFonts w:ascii="Arial" w:hAnsi="Arial" w:cs="Arial"/>
          <w:color w:val="1F497D" w:themeColor="text2"/>
          <w:sz w:val="21"/>
          <w:szCs w:val="21"/>
          <w:lang w:eastAsia="zh-CN"/>
        </w:rPr>
        <w:t xml:space="preserve"> 9 </w:t>
      </w:r>
      <w:r w:rsidRPr="004F534E">
        <w:rPr>
          <w:rFonts w:ascii="Arial" w:hAnsi="Arial" w:cs="Arial" w:hint="eastAsia"/>
          <w:color w:val="1F497D" w:themeColor="text2"/>
          <w:sz w:val="21"/>
          <w:szCs w:val="21"/>
          <w:lang w:eastAsia="zh-CN"/>
          <w:rPrChange w:id="181" w:author="Arthur" w:date="2015-06-25T10:05:00Z">
            <w:rPr>
              <w:rFonts w:ascii="MS Gothic" w:eastAsia="MS Gothic" w:hAnsi="MS Gothic" w:cs="MS Gothic" w:hint="eastAsia"/>
              <w:color w:val="1F497D" w:themeColor="text2"/>
              <w:sz w:val="21"/>
              <w:szCs w:val="21"/>
              <w:lang w:eastAsia="zh-CN"/>
            </w:rPr>
          </w:rPrChange>
        </w:rPr>
        <w:t>月</w:t>
      </w:r>
      <w:r w:rsidRPr="007C6706">
        <w:rPr>
          <w:rFonts w:ascii="Arial" w:hAnsi="Arial" w:cs="Arial"/>
          <w:color w:val="1F497D" w:themeColor="text2"/>
          <w:sz w:val="21"/>
          <w:szCs w:val="21"/>
          <w:lang w:eastAsia="zh-CN"/>
        </w:rPr>
        <w:t xml:space="preserve"> 7 </w:t>
      </w:r>
      <w:r w:rsidRPr="004F534E">
        <w:rPr>
          <w:rFonts w:ascii="Arial" w:hAnsi="Arial" w:cs="Arial" w:hint="eastAsia"/>
          <w:color w:val="1F497D" w:themeColor="text2"/>
          <w:sz w:val="21"/>
          <w:szCs w:val="21"/>
          <w:lang w:eastAsia="zh-CN"/>
          <w:rPrChange w:id="182" w:author="Arthur" w:date="2015-06-25T10:05:00Z">
            <w:rPr>
              <w:rFonts w:ascii="MS Gothic" w:eastAsia="MS Gothic" w:hAnsi="MS Gothic" w:cs="MS Gothic" w:hint="eastAsia"/>
              <w:color w:val="1F497D" w:themeColor="text2"/>
              <w:sz w:val="21"/>
              <w:szCs w:val="21"/>
              <w:lang w:eastAsia="zh-CN"/>
            </w:rPr>
          </w:rPrChange>
        </w:rPr>
        <w:t>日期间入住</w:t>
      </w:r>
      <w:r w:rsidRPr="007C6706">
        <w:rPr>
          <w:rFonts w:ascii="Arial" w:hAnsi="Arial" w:cs="Arial"/>
          <w:color w:val="1F497D" w:themeColor="text2"/>
          <w:sz w:val="21"/>
          <w:szCs w:val="21"/>
          <w:lang w:eastAsia="zh-CN"/>
        </w:rPr>
        <w:t xml:space="preserve"> Delta </w:t>
      </w:r>
      <w:r w:rsidRPr="004F534E">
        <w:rPr>
          <w:rFonts w:ascii="Arial" w:hAnsi="Arial" w:cs="Arial" w:hint="eastAsia"/>
          <w:color w:val="1F497D" w:themeColor="text2"/>
          <w:sz w:val="21"/>
          <w:szCs w:val="21"/>
          <w:lang w:eastAsia="zh-CN"/>
          <w:rPrChange w:id="183" w:author="Arthur" w:date="2015-06-25T10:05:00Z">
            <w:rPr>
              <w:rFonts w:ascii="MS Gothic" w:eastAsia="MS Gothic" w:hAnsi="MS Gothic" w:cs="MS Gothic" w:hint="eastAsia"/>
              <w:color w:val="1F497D" w:themeColor="text2"/>
              <w:sz w:val="21"/>
              <w:szCs w:val="21"/>
              <w:lang w:eastAsia="zh-CN"/>
            </w:rPr>
          </w:rPrChange>
        </w:rPr>
        <w:t>酒店及度假酒店，</w:t>
      </w:r>
      <w:del w:id="184" w:author="Arthur" w:date="2015-06-25T10:01:00Z">
        <w:r w:rsidRPr="004F534E" w:rsidDel="00F142E9">
          <w:rPr>
            <w:rFonts w:ascii="Arial" w:hAnsi="Arial" w:cs="Arial" w:hint="eastAsia"/>
            <w:color w:val="1F497D" w:themeColor="text2"/>
            <w:sz w:val="21"/>
            <w:szCs w:val="21"/>
            <w:lang w:eastAsia="zh-CN"/>
            <w:rPrChange w:id="185" w:author="Arthur" w:date="2015-06-25T10:05:00Z">
              <w:rPr>
                <w:rFonts w:ascii="MS Gothic" w:eastAsia="MS Gothic" w:hAnsi="MS Gothic" w:cs="MS Gothic" w:hint="eastAsia"/>
                <w:color w:val="1F497D" w:themeColor="text2"/>
                <w:sz w:val="21"/>
                <w:szCs w:val="21"/>
                <w:lang w:eastAsia="zh-CN"/>
              </w:rPr>
            </w:rPrChange>
          </w:rPr>
          <w:delText>以</w:delText>
        </w:r>
      </w:del>
      <w:ins w:id="186" w:author="Arthur" w:date="2015-06-25T10:01:00Z">
        <w:r w:rsidR="00F142E9" w:rsidRPr="004F534E">
          <w:rPr>
            <w:rFonts w:ascii="Arial" w:hAnsi="Arial" w:cs="Arial" w:hint="eastAsia"/>
            <w:color w:val="1F497D" w:themeColor="text2"/>
            <w:sz w:val="21"/>
            <w:szCs w:val="21"/>
            <w:lang w:eastAsia="zh-CN"/>
            <w:rPrChange w:id="187" w:author="Arthur" w:date="2015-06-25T10:05:00Z">
              <w:rPr>
                <w:rFonts w:ascii="MS Gothic" w:hAnsi="MS Gothic" w:cs="MS Gothic" w:hint="eastAsia"/>
                <w:color w:val="1F497D" w:themeColor="text2"/>
                <w:sz w:val="21"/>
                <w:szCs w:val="21"/>
                <w:lang w:eastAsia="zh-CN"/>
              </w:rPr>
            </w:rPrChange>
          </w:rPr>
          <w:t>可享</w:t>
        </w:r>
      </w:ins>
      <w:r w:rsidRPr="004F534E">
        <w:rPr>
          <w:rFonts w:ascii="Arial" w:hAnsi="Arial" w:cs="Arial" w:hint="eastAsia"/>
          <w:color w:val="1F497D" w:themeColor="text2"/>
          <w:sz w:val="21"/>
          <w:szCs w:val="21"/>
          <w:lang w:eastAsia="zh-CN"/>
          <w:rPrChange w:id="188" w:author="Arthur" w:date="2015-06-25T10:05:00Z">
            <w:rPr>
              <w:rFonts w:ascii="MS Gothic" w:eastAsia="MS Gothic" w:hAnsi="MS Gothic" w:cs="MS Gothic" w:hint="eastAsia"/>
              <w:color w:val="1F497D" w:themeColor="text2"/>
              <w:sz w:val="21"/>
              <w:szCs w:val="21"/>
              <w:lang w:eastAsia="zh-CN"/>
            </w:rPr>
          </w:rPrChange>
        </w:rPr>
        <w:t>最优惠房价</w:t>
      </w:r>
      <w:del w:id="189" w:author="Arthur" w:date="2015-06-25T10:01:00Z">
        <w:r w:rsidRPr="004F534E" w:rsidDel="00F142E9">
          <w:rPr>
            <w:rFonts w:ascii="Arial" w:hAnsi="Arial" w:cs="Arial" w:hint="eastAsia"/>
            <w:color w:val="1F497D" w:themeColor="text2"/>
            <w:sz w:val="21"/>
            <w:szCs w:val="21"/>
            <w:lang w:eastAsia="zh-CN"/>
            <w:rPrChange w:id="190" w:author="Arthur" w:date="2015-06-25T10:05:00Z">
              <w:rPr>
                <w:rFonts w:ascii="MingLiU" w:eastAsia="MingLiU" w:hAnsi="MingLiU" w:cs="MingLiU" w:hint="eastAsia"/>
                <w:color w:val="1F497D" w:themeColor="text2"/>
                <w:sz w:val="21"/>
                <w:szCs w:val="21"/>
                <w:lang w:eastAsia="zh-CN"/>
              </w:rPr>
            </w:rPrChange>
          </w:rPr>
          <w:delText>尽享</w:delText>
        </w:r>
      </w:del>
      <w:ins w:id="191" w:author="Tsang, Elmo" w:date="2015-06-25T19:53:00Z">
        <w:r w:rsidR="00C601C0">
          <w:rPr>
            <w:rFonts w:ascii="Arial" w:hAnsi="Arial" w:cs="Arial" w:hint="eastAsia"/>
            <w:color w:val="1F497D" w:themeColor="text2"/>
            <w:sz w:val="21"/>
            <w:szCs w:val="21"/>
            <w:lang w:eastAsia="zh-CN"/>
          </w:rPr>
          <w:t>的</w:t>
        </w:r>
      </w:ins>
      <w:r w:rsidRPr="007C6706">
        <w:rPr>
          <w:rFonts w:ascii="Arial" w:hAnsi="Arial" w:cs="Arial"/>
          <w:color w:val="1F497D" w:themeColor="text2"/>
          <w:sz w:val="21"/>
          <w:szCs w:val="21"/>
          <w:lang w:eastAsia="zh-CN"/>
        </w:rPr>
        <w:t xml:space="preserve"> 8</w:t>
      </w:r>
      <w:del w:id="192" w:author="Tsang, Elmo" w:date="2015-06-25T19:54:00Z">
        <w:r w:rsidRPr="007C6706" w:rsidDel="00C601C0">
          <w:rPr>
            <w:rFonts w:ascii="Arial" w:hAnsi="Arial" w:cs="Arial"/>
            <w:color w:val="1F497D" w:themeColor="text2"/>
            <w:sz w:val="21"/>
            <w:szCs w:val="21"/>
            <w:lang w:eastAsia="zh-CN"/>
          </w:rPr>
          <w:delText>.</w:delText>
        </w:r>
      </w:del>
      <w:r w:rsidRPr="007C6706">
        <w:rPr>
          <w:rFonts w:ascii="Arial" w:hAnsi="Arial" w:cs="Arial"/>
          <w:color w:val="1F497D" w:themeColor="text2"/>
          <w:sz w:val="21"/>
          <w:szCs w:val="21"/>
          <w:lang w:eastAsia="zh-CN"/>
        </w:rPr>
        <w:t xml:space="preserve">5 </w:t>
      </w:r>
      <w:r w:rsidRPr="004F534E">
        <w:rPr>
          <w:rFonts w:ascii="Arial" w:hAnsi="Arial" w:cs="Arial" w:hint="eastAsia"/>
          <w:color w:val="1F497D" w:themeColor="text2"/>
          <w:sz w:val="21"/>
          <w:szCs w:val="21"/>
          <w:lang w:eastAsia="zh-CN"/>
          <w:rPrChange w:id="193" w:author="Arthur" w:date="2015-06-25T10:05:00Z">
            <w:rPr>
              <w:rFonts w:ascii="MS Gothic" w:eastAsia="MS Gothic" w:hAnsi="MS Gothic" w:cs="MS Gothic" w:hint="eastAsia"/>
              <w:color w:val="1F497D" w:themeColor="text2"/>
              <w:sz w:val="21"/>
              <w:szCs w:val="21"/>
              <w:lang w:eastAsia="zh-CN"/>
            </w:rPr>
          </w:rPrChange>
        </w:rPr>
        <w:t>折优惠。</w:t>
      </w:r>
    </w:p>
    <w:p w14:paraId="56D42C85" w14:textId="77777777" w:rsidR="0053345F" w:rsidRDefault="0053345F">
      <w:pPr>
        <w:rPr>
          <w:lang w:eastAsia="zh-CN"/>
        </w:rPr>
      </w:pPr>
      <w:r>
        <w:rPr>
          <w:lang w:eastAsia="zh-CN"/>
        </w:rPr>
        <w:br w:type="page"/>
      </w:r>
    </w:p>
    <w:p w14:paraId="24BCD4F1" w14:textId="522B5C28" w:rsidR="0053345F" w:rsidDel="004D05F0" w:rsidRDefault="00113CC4" w:rsidP="00113CC4">
      <w:pPr>
        <w:pBdr>
          <w:bottom w:val="single" w:sz="4" w:space="1" w:color="auto"/>
        </w:pBdr>
        <w:rPr>
          <w:del w:id="194" w:author="Tsang, Elmo" w:date="2015-06-25T19:54:00Z"/>
        </w:rPr>
      </w:pPr>
      <w:r>
        <w:lastRenderedPageBreak/>
        <w:t>CTA:</w:t>
      </w:r>
    </w:p>
    <w:p w14:paraId="7B41E73B" w14:textId="495A9EE7" w:rsidR="00113CC4" w:rsidRDefault="00113CC4" w:rsidP="00113CC4">
      <w:pPr>
        <w:pBdr>
          <w:bottom w:val="single" w:sz="4" w:space="1" w:color="auto"/>
        </w:pBdr>
      </w:pPr>
      <w:r>
        <w:t xml:space="preserve"> </w:t>
      </w:r>
      <w:ins w:id="195" w:author="Tsang, Elmo" w:date="2015-06-25T19:54:00Z">
        <w:r w:rsidR="004D05F0">
          <w:rPr>
            <w:rFonts w:hint="eastAsia"/>
            <w:lang w:eastAsia="zh-CN"/>
          </w:rPr>
          <w:t>立</w:t>
        </w:r>
      </w:ins>
      <w:r w:rsidR="00574745">
        <w:fldChar w:fldCharType="begin"/>
      </w:r>
      <w:r w:rsidR="00574745">
        <w:instrText xml:space="preserve"> HYPERLINK "http://www.marriottrewards.com/DeltaHotels?nck=%5b+PROFILE('CUSTOMER_KEY','','')+%5d&amp;ck=%5b+PROFILE('CAMPAIGN_KEY','','')+%5d&amp;lk=1000128856%5bLINK_TAG=1000128856%5d" \t "_blank" </w:instrText>
      </w:r>
      <w:r w:rsidR="00574745">
        <w:fldChar w:fldCharType="separate"/>
      </w:r>
      <w:r w:rsidR="0053345F" w:rsidRPr="0053345F">
        <w:rPr>
          <w:rStyle w:val="headline"/>
          <w:rFonts w:ascii="MS Gothic" w:eastAsia="MS Gothic" w:hAnsi="MS Gothic" w:cs="MS Gothic" w:hint="eastAsia"/>
          <w:bCs/>
          <w:color w:val="1F497D" w:themeColor="text2"/>
        </w:rPr>
        <w:t>即</w:t>
      </w:r>
      <w:del w:id="196" w:author="Tsang, Elmo" w:date="2015-06-25T19:54:00Z">
        <w:r w:rsidR="0053345F" w:rsidRPr="0053345F" w:rsidDel="004D05F0">
          <w:rPr>
            <w:rStyle w:val="headline"/>
            <w:rFonts w:ascii="MS Gothic" w:eastAsia="MS Gothic" w:hAnsi="MS Gothic" w:cs="MS Gothic" w:hint="eastAsia"/>
            <w:bCs/>
            <w:color w:val="1F497D" w:themeColor="text2"/>
          </w:rPr>
          <w:delText>刻</w:delText>
        </w:r>
      </w:del>
      <w:r w:rsidR="0053345F" w:rsidRPr="0053345F">
        <w:rPr>
          <w:rStyle w:val="headline"/>
          <w:rFonts w:ascii="MingLiU" w:eastAsia="MingLiU" w:hAnsi="MingLiU" w:cs="MingLiU" w:hint="eastAsia"/>
          <w:bCs/>
          <w:color w:val="1F497D" w:themeColor="text2"/>
        </w:rPr>
        <w:t>预订</w:t>
      </w:r>
      <w:del w:id="197" w:author="Tsang, Elmo" w:date="2015-06-25T19:55:00Z">
        <w:r w:rsidR="0053345F" w:rsidRPr="0053345F" w:rsidDel="004D05F0">
          <w:rPr>
            <w:rStyle w:val="headline"/>
            <w:rFonts w:ascii="MingLiU" w:eastAsia="MingLiU" w:hAnsi="MingLiU" w:cs="MingLiU" w:hint="eastAsia"/>
            <w:bCs/>
            <w:color w:val="1F497D" w:themeColor="text2"/>
          </w:rPr>
          <w:delText>入</w:delText>
        </w:r>
      </w:del>
      <w:r w:rsidR="0053345F" w:rsidRPr="0053345F">
        <w:rPr>
          <w:rStyle w:val="headline"/>
          <w:rFonts w:ascii="MingLiU" w:eastAsia="MingLiU" w:hAnsi="MingLiU" w:cs="MingLiU" w:hint="eastAsia"/>
          <w:bCs/>
          <w:color w:val="1F497D" w:themeColor="text2"/>
        </w:rPr>
        <w:t>住</w:t>
      </w:r>
      <w:r w:rsidR="00574745">
        <w:rPr>
          <w:rStyle w:val="headline"/>
          <w:rFonts w:ascii="MingLiU" w:eastAsia="MingLiU" w:hAnsi="MingLiU" w:cs="MingLiU"/>
          <w:bCs/>
          <w:color w:val="1F497D" w:themeColor="text2"/>
        </w:rPr>
        <w:fldChar w:fldCharType="end"/>
      </w:r>
      <w:ins w:id="198" w:author="Tsang, Elmo" w:date="2015-06-25T19:55:00Z">
        <w:r w:rsidR="004D05F0">
          <w:rPr>
            <w:rStyle w:val="headline"/>
            <w:rFonts w:asciiTheme="minorEastAsia" w:hAnsiTheme="minorEastAsia" w:cs="MingLiU" w:hint="eastAsia"/>
            <w:bCs/>
            <w:color w:val="1F497D" w:themeColor="text2"/>
            <w:lang w:eastAsia="zh-CN"/>
          </w:rPr>
          <w:t>宿</w:t>
        </w:r>
      </w:ins>
    </w:p>
    <w:p w14:paraId="2A50BFCA" w14:textId="77777777" w:rsidR="00744BC1" w:rsidRDefault="00744BC1"/>
    <w:sectPr w:rsidR="00744B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57" w:author="Arthur" w:date="2015-06-25T10:06:00Z" w:initials="Arthur">
    <w:p w14:paraId="43FF459E" w14:textId="77777777" w:rsidR="00C9411F" w:rsidRDefault="00C9411F">
      <w:pPr>
        <w:pStyle w:val="CommentText"/>
        <w:rPr>
          <w:noProof/>
          <w:lang w:eastAsia="zh-CN"/>
        </w:rPr>
      </w:pPr>
      <w:r>
        <w:rPr>
          <w:rFonts w:hint="eastAsia"/>
          <w:noProof/>
          <w:lang w:eastAsia="zh-CN"/>
        </w:rPr>
        <w:t>Hello Connie,</w:t>
      </w:r>
    </w:p>
    <w:p w14:paraId="331E91DF" w14:textId="77777777" w:rsidR="00C9411F" w:rsidRDefault="00C9411F">
      <w:pPr>
        <w:pStyle w:val="CommentText"/>
        <w:rPr>
          <w:noProof/>
          <w:lang w:eastAsia="zh-CN"/>
        </w:rPr>
      </w:pPr>
      <w:r>
        <w:rPr>
          <w:noProof/>
          <w:lang w:eastAsia="zh-CN"/>
        </w:rPr>
        <w:t>Please help check this:</w:t>
      </w:r>
    </w:p>
    <w:p w14:paraId="36CEEFD4" w14:textId="77777777" w:rsidR="007C6706" w:rsidRDefault="007C6706">
      <w:pPr>
        <w:pStyle w:val="CommentText"/>
        <w:rPr>
          <w:noProof/>
          <w:lang w:eastAsia="zh-CN"/>
        </w:rPr>
      </w:pPr>
      <w:r>
        <w:rPr>
          <w:rStyle w:val="CommentReference"/>
        </w:rPr>
        <w:annotationRef/>
      </w:r>
      <w:r>
        <w:rPr>
          <w:rFonts w:hint="eastAsia"/>
          <w:noProof/>
          <w:lang w:eastAsia="zh-CN"/>
        </w:rPr>
        <w:t>Source:</w:t>
      </w:r>
      <w:r>
        <w:rPr>
          <w:noProof/>
          <w:lang w:eastAsia="zh-CN"/>
        </w:rPr>
        <w:t xml:space="preserve"> </w:t>
      </w:r>
      <w:r>
        <w:rPr>
          <w:rStyle w:val="Emphasis"/>
          <w:rFonts w:ascii="Arial" w:hAnsi="Arial" w:cs="Arial"/>
          <w:color w:val="414042"/>
          <w:sz w:val="15"/>
          <w:szCs w:val="15"/>
          <w:shd w:val="clear" w:color="auto" w:fill="FFFFFF"/>
        </w:rPr>
        <w:t>Elite night credits</w:t>
      </w:r>
    </w:p>
    <w:p w14:paraId="3BD36D5C" w14:textId="21594EB3" w:rsidR="007C6706" w:rsidRDefault="0072141B">
      <w:pPr>
        <w:pStyle w:val="CommentText"/>
        <w:rPr>
          <w:lang w:eastAsia="zh-CN"/>
        </w:rPr>
      </w:pPr>
      <w:r>
        <w:rPr>
          <w:noProof/>
          <w:lang w:eastAsia="zh-CN"/>
        </w:rPr>
        <w:t>I don’t think</w:t>
      </w:r>
      <w:r>
        <w:rPr>
          <w:rFonts w:hint="eastAsia"/>
          <w:noProof/>
          <w:lang w:eastAsia="zh-CN"/>
        </w:rPr>
        <w:t xml:space="preserve"> we have "</w:t>
      </w:r>
      <w:r>
        <w:rPr>
          <w:rFonts w:hint="eastAsia"/>
          <w:noProof/>
          <w:lang w:eastAsia="zh-CN"/>
        </w:rPr>
        <w:t>精英会员</w:t>
      </w:r>
      <w:r>
        <w:rPr>
          <w:rFonts w:hint="eastAsia"/>
          <w:noProof/>
          <w:lang w:eastAsia="zh-CN"/>
        </w:rPr>
        <w:t>"</w:t>
      </w:r>
      <w:r>
        <w:rPr>
          <w:noProof/>
          <w:lang w:eastAsia="zh-CN"/>
        </w:rPr>
        <w:t>. Should it be "</w:t>
      </w:r>
      <w:r>
        <w:rPr>
          <w:rFonts w:hint="eastAsia"/>
          <w:noProof/>
          <w:lang w:eastAsia="zh-CN"/>
        </w:rPr>
        <w:t>尊贵级别会员</w:t>
      </w:r>
      <w:r w:rsidR="00C9411F">
        <w:rPr>
          <w:rFonts w:hint="eastAsia"/>
          <w:noProof/>
          <w:lang w:eastAsia="zh-CN"/>
        </w:rPr>
        <w:t>晚数累积</w:t>
      </w:r>
      <w:r>
        <w:rPr>
          <w:noProof/>
          <w:lang w:eastAsia="zh-CN"/>
        </w:rPr>
        <w:t>"</w:t>
      </w:r>
      <w:r>
        <w:rPr>
          <w:rFonts w:hint="eastAsia"/>
          <w:noProof/>
          <w:lang w:eastAsia="zh-CN"/>
        </w:rPr>
        <w:t>？</w:t>
      </w:r>
      <w:r>
        <w:rPr>
          <w:noProof/>
          <w:lang w:eastAsia="zh-CN"/>
        </w:rPr>
        <w:t xml:space="preserve"> </w:t>
      </w:r>
      <w:r w:rsidR="00C9411F">
        <w:rPr>
          <w:rFonts w:hint="eastAsia"/>
          <w:noProof/>
          <w:lang w:eastAsia="zh-CN"/>
        </w:rPr>
        <w:t>Please kindly confirm.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D36D5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14406" w14:textId="77777777" w:rsidR="00574745" w:rsidRDefault="00574745" w:rsidP="00200F67">
      <w:pPr>
        <w:spacing w:after="0" w:line="240" w:lineRule="auto"/>
      </w:pPr>
      <w:r>
        <w:separator/>
      </w:r>
    </w:p>
  </w:endnote>
  <w:endnote w:type="continuationSeparator" w:id="0">
    <w:p w14:paraId="3B8F10C3" w14:textId="77777777" w:rsidR="00574745" w:rsidRDefault="00574745" w:rsidP="00200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5D344B" w14:textId="77777777" w:rsidR="00574745" w:rsidRDefault="00574745" w:rsidP="00200F67">
      <w:pPr>
        <w:spacing w:after="0" w:line="240" w:lineRule="auto"/>
      </w:pPr>
      <w:r>
        <w:separator/>
      </w:r>
    </w:p>
  </w:footnote>
  <w:footnote w:type="continuationSeparator" w:id="0">
    <w:p w14:paraId="4F2D2EB7" w14:textId="77777777" w:rsidR="00574745" w:rsidRDefault="00574745" w:rsidP="00200F67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rthur">
    <w15:presenceInfo w15:providerId="None" w15:userId="Arthu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8AC"/>
    <w:rsid w:val="000152AE"/>
    <w:rsid w:val="000152D0"/>
    <w:rsid w:val="00024599"/>
    <w:rsid w:val="00040F64"/>
    <w:rsid w:val="000A2146"/>
    <w:rsid w:val="00113CC4"/>
    <w:rsid w:val="00121EBE"/>
    <w:rsid w:val="00200F67"/>
    <w:rsid w:val="00221E1A"/>
    <w:rsid w:val="00233876"/>
    <w:rsid w:val="00254BCE"/>
    <w:rsid w:val="003318AE"/>
    <w:rsid w:val="00353BE6"/>
    <w:rsid w:val="00456CBE"/>
    <w:rsid w:val="004B34F0"/>
    <w:rsid w:val="004D05F0"/>
    <w:rsid w:val="004F534E"/>
    <w:rsid w:val="0053345F"/>
    <w:rsid w:val="00574347"/>
    <w:rsid w:val="00574745"/>
    <w:rsid w:val="005C11F5"/>
    <w:rsid w:val="0062277D"/>
    <w:rsid w:val="00624453"/>
    <w:rsid w:val="007019AA"/>
    <w:rsid w:val="0072141B"/>
    <w:rsid w:val="00725260"/>
    <w:rsid w:val="00740EB9"/>
    <w:rsid w:val="00744BC1"/>
    <w:rsid w:val="00774A35"/>
    <w:rsid w:val="007C4FE6"/>
    <w:rsid w:val="007C6706"/>
    <w:rsid w:val="0080734B"/>
    <w:rsid w:val="0084008C"/>
    <w:rsid w:val="00853951"/>
    <w:rsid w:val="00930DD2"/>
    <w:rsid w:val="00945B4E"/>
    <w:rsid w:val="00960BCB"/>
    <w:rsid w:val="009D104E"/>
    <w:rsid w:val="00AB0CF5"/>
    <w:rsid w:val="00AD7DF6"/>
    <w:rsid w:val="00B07EE2"/>
    <w:rsid w:val="00B35D75"/>
    <w:rsid w:val="00B4126F"/>
    <w:rsid w:val="00BD44D2"/>
    <w:rsid w:val="00C601C0"/>
    <w:rsid w:val="00C61524"/>
    <w:rsid w:val="00C9411F"/>
    <w:rsid w:val="00CA0DAF"/>
    <w:rsid w:val="00CE4E9E"/>
    <w:rsid w:val="00E048AC"/>
    <w:rsid w:val="00E24D99"/>
    <w:rsid w:val="00E2555F"/>
    <w:rsid w:val="00E44170"/>
    <w:rsid w:val="00F142E9"/>
    <w:rsid w:val="00F71C82"/>
    <w:rsid w:val="00FD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DFC0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link">
    <w:name w:val="bluelink"/>
    <w:basedOn w:val="DefaultParagraphFont"/>
    <w:rsid w:val="00744BC1"/>
  </w:style>
  <w:style w:type="character" w:customStyle="1" w:styleId="whitelink">
    <w:name w:val="whitelink"/>
    <w:basedOn w:val="DefaultParagraphFont"/>
    <w:rsid w:val="00744BC1"/>
  </w:style>
  <w:style w:type="character" w:styleId="Emphasis">
    <w:name w:val="Emphasis"/>
    <w:basedOn w:val="DefaultParagraphFont"/>
    <w:uiPriority w:val="20"/>
    <w:qFormat/>
    <w:rsid w:val="00113CC4"/>
    <w:rPr>
      <w:i/>
      <w:iCs/>
    </w:rPr>
  </w:style>
  <w:style w:type="character" w:customStyle="1" w:styleId="headline">
    <w:name w:val="headline"/>
    <w:basedOn w:val="DefaultParagraphFont"/>
    <w:rsid w:val="00113CC4"/>
  </w:style>
  <w:style w:type="paragraph" w:styleId="BalloonText">
    <w:name w:val="Balloon Text"/>
    <w:basedOn w:val="Normal"/>
    <w:link w:val="BalloonTextChar"/>
    <w:uiPriority w:val="99"/>
    <w:semiHidden/>
    <w:unhideWhenUsed/>
    <w:rsid w:val="00930DD2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DD2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C6706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670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670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7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706"/>
    <w:rPr>
      <w:b/>
      <w:bCs/>
    </w:rPr>
  </w:style>
  <w:style w:type="paragraph" w:styleId="Revision">
    <w:name w:val="Revision"/>
    <w:hidden/>
    <w:uiPriority w:val="99"/>
    <w:semiHidden/>
    <w:rsid w:val="007C670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00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F67"/>
  </w:style>
  <w:style w:type="paragraph" w:styleId="Footer">
    <w:name w:val="footer"/>
    <w:basedOn w:val="Normal"/>
    <w:link w:val="FooterChar"/>
    <w:uiPriority w:val="99"/>
    <w:unhideWhenUsed/>
    <w:rsid w:val="00200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F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link">
    <w:name w:val="bluelink"/>
    <w:basedOn w:val="DefaultParagraphFont"/>
    <w:rsid w:val="00744BC1"/>
  </w:style>
  <w:style w:type="character" w:customStyle="1" w:styleId="whitelink">
    <w:name w:val="whitelink"/>
    <w:basedOn w:val="DefaultParagraphFont"/>
    <w:rsid w:val="00744BC1"/>
  </w:style>
  <w:style w:type="character" w:styleId="Emphasis">
    <w:name w:val="Emphasis"/>
    <w:basedOn w:val="DefaultParagraphFont"/>
    <w:uiPriority w:val="20"/>
    <w:qFormat/>
    <w:rsid w:val="00113CC4"/>
    <w:rPr>
      <w:i/>
      <w:iCs/>
    </w:rPr>
  </w:style>
  <w:style w:type="character" w:customStyle="1" w:styleId="headline">
    <w:name w:val="headline"/>
    <w:basedOn w:val="DefaultParagraphFont"/>
    <w:rsid w:val="00113CC4"/>
  </w:style>
  <w:style w:type="paragraph" w:styleId="BalloonText">
    <w:name w:val="Balloon Text"/>
    <w:basedOn w:val="Normal"/>
    <w:link w:val="BalloonTextChar"/>
    <w:uiPriority w:val="99"/>
    <w:semiHidden/>
    <w:unhideWhenUsed/>
    <w:rsid w:val="00930DD2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DD2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C6706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670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670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67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6706"/>
    <w:rPr>
      <w:b/>
      <w:bCs/>
    </w:rPr>
  </w:style>
  <w:style w:type="paragraph" w:styleId="Revision">
    <w:name w:val="Revision"/>
    <w:hidden/>
    <w:uiPriority w:val="99"/>
    <w:semiHidden/>
    <w:rsid w:val="007C670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200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0F67"/>
  </w:style>
  <w:style w:type="paragraph" w:styleId="Footer">
    <w:name w:val="footer"/>
    <w:basedOn w:val="Normal"/>
    <w:link w:val="FooterChar"/>
    <w:uiPriority w:val="99"/>
    <w:unhideWhenUsed/>
    <w:rsid w:val="00200F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0F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riottrewards.com/DeltaHotels?nck=%5b+PROFILE('CUSTOMER_KEY','','')+%5d&amp;ck=%5b+PROFILE('CAMPAIGN_KEY','','')+%5d&amp;lk=1000128854%5bLINK_TAG=1000128854%5d" TargetMode="Externa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259</Words>
  <Characters>1481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Infogroup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Lisk, Edan</dc:creator>
  <cp:lastModifiedBy>Megan Holland</cp:lastModifiedBy>
  <cp:revision>2</cp:revision>
  <cp:lastPrinted>2015-06-25T10:51:00Z</cp:lastPrinted>
  <dcterms:created xsi:type="dcterms:W3CDTF">2015-07-01T00:17:00Z</dcterms:created>
  <dcterms:modified xsi:type="dcterms:W3CDTF">2015-07-01T00:17:00Z</dcterms:modified>
</cp:coreProperties>
</file>